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5299B" w14:textId="4DCCF4F4" w:rsidR="00C57E96" w:rsidRPr="00F537BD" w:rsidRDefault="0086246B" w:rsidP="004B17DA">
      <w:pPr>
        <w:jc w:val="center"/>
        <w:rPr>
          <w:rFonts w:asciiTheme="minorHAnsi" w:hAnsiTheme="minorHAnsi"/>
          <w:b/>
          <w:color w:val="auto"/>
          <w:sz w:val="22"/>
          <w:szCs w:val="22"/>
        </w:rPr>
      </w:pPr>
      <w:r w:rsidRPr="00F537BD">
        <w:rPr>
          <w:rFonts w:asciiTheme="minorHAnsi" w:hAnsiTheme="minorHAnsi"/>
          <w:b/>
          <w:color w:val="auto"/>
          <w:sz w:val="22"/>
          <w:szCs w:val="22"/>
        </w:rPr>
        <w:t xml:space="preserve"> </w:t>
      </w:r>
      <w:r w:rsidR="008F0FCF" w:rsidRPr="00F537BD">
        <w:rPr>
          <w:rFonts w:asciiTheme="minorHAnsi" w:hAnsiTheme="minorHAnsi"/>
          <w:b/>
          <w:color w:val="auto"/>
          <w:sz w:val="22"/>
          <w:szCs w:val="22"/>
        </w:rPr>
        <w:t>Metodika a podmienky pre z</w:t>
      </w:r>
      <w:r w:rsidR="00C57E96" w:rsidRPr="00F537BD">
        <w:rPr>
          <w:rFonts w:asciiTheme="minorHAnsi" w:hAnsiTheme="minorHAnsi"/>
          <w:b/>
          <w:color w:val="auto"/>
          <w:sz w:val="22"/>
          <w:szCs w:val="22"/>
        </w:rPr>
        <w:t xml:space="preserve">jednodušené formy vykazovania </w:t>
      </w:r>
      <w:r w:rsidR="004B17DA" w:rsidRPr="00F537BD">
        <w:rPr>
          <w:rFonts w:asciiTheme="minorHAnsi" w:hAnsiTheme="minorHAnsi"/>
          <w:b/>
          <w:color w:val="auto"/>
          <w:sz w:val="22"/>
          <w:szCs w:val="22"/>
        </w:rPr>
        <w:t>výdavkov v rámci stratégie CLLD</w:t>
      </w:r>
    </w:p>
    <w:p w14:paraId="5B6A8F52" w14:textId="5DDE2ACD" w:rsidR="00E9658C" w:rsidRPr="00F537BD" w:rsidRDefault="00761EE7" w:rsidP="002720F5">
      <w:pPr>
        <w:pStyle w:val="Nadpis2"/>
        <w:numPr>
          <w:ilvl w:val="0"/>
          <w:numId w:val="12"/>
        </w:numPr>
        <w:spacing w:before="0" w:after="0"/>
        <w:ind w:left="284" w:hanging="284"/>
        <w:rPr>
          <w:rFonts w:asciiTheme="minorHAnsi" w:hAnsiTheme="minorHAnsi" w:cs="Times New Roman"/>
          <w:color w:val="auto"/>
          <w:sz w:val="22"/>
          <w:szCs w:val="22"/>
        </w:rPr>
      </w:pPr>
      <w:r w:rsidRPr="00F537BD">
        <w:rPr>
          <w:rFonts w:asciiTheme="minorHAnsi" w:hAnsiTheme="minorHAnsi" w:cs="Times New Roman"/>
          <w:color w:val="auto"/>
          <w:sz w:val="22"/>
          <w:szCs w:val="22"/>
        </w:rPr>
        <w:t>Podmienky uplatnenia z</w:t>
      </w:r>
      <w:r w:rsidR="00C57E96" w:rsidRPr="00F537BD">
        <w:rPr>
          <w:rFonts w:asciiTheme="minorHAnsi" w:hAnsiTheme="minorHAnsi" w:cs="Times New Roman"/>
          <w:color w:val="auto"/>
          <w:sz w:val="22"/>
          <w:szCs w:val="22"/>
        </w:rPr>
        <w:t>jednodušené</w:t>
      </w:r>
      <w:r w:rsidRPr="00F537BD">
        <w:rPr>
          <w:rFonts w:asciiTheme="minorHAnsi" w:hAnsiTheme="minorHAnsi" w:cs="Times New Roman"/>
          <w:color w:val="auto"/>
          <w:sz w:val="22"/>
          <w:szCs w:val="22"/>
        </w:rPr>
        <w:t xml:space="preserve">ho </w:t>
      </w:r>
      <w:r w:rsidR="00C57E96" w:rsidRPr="00F537BD">
        <w:rPr>
          <w:rFonts w:asciiTheme="minorHAnsi" w:hAnsiTheme="minorHAnsi" w:cs="Times New Roman"/>
          <w:color w:val="auto"/>
          <w:sz w:val="22"/>
          <w:szCs w:val="22"/>
        </w:rPr>
        <w:t xml:space="preserve">vykazovania výdavkov </w:t>
      </w:r>
      <w:r w:rsidR="00631F36" w:rsidRPr="00F537BD">
        <w:rPr>
          <w:rFonts w:asciiTheme="minorHAnsi" w:hAnsiTheme="minorHAnsi" w:cs="Times New Roman"/>
          <w:color w:val="auto"/>
          <w:sz w:val="22"/>
          <w:szCs w:val="22"/>
        </w:rPr>
        <w:t xml:space="preserve"> -  podopatrenie 19.2 </w:t>
      </w:r>
      <w:r w:rsidR="00C57E96" w:rsidRPr="00F537BD">
        <w:rPr>
          <w:rFonts w:asciiTheme="minorHAnsi" w:hAnsiTheme="minorHAnsi" w:cs="Times New Roman"/>
          <w:color w:val="auto"/>
          <w:sz w:val="22"/>
          <w:szCs w:val="22"/>
        </w:rPr>
        <w:t xml:space="preserve"> </w:t>
      </w:r>
    </w:p>
    <w:p w14:paraId="79B89769" w14:textId="77777777" w:rsidR="00761EE7" w:rsidRPr="00F537BD" w:rsidRDefault="00761EE7" w:rsidP="002720F5">
      <w:pPr>
        <w:pStyle w:val="SRKNorm"/>
        <w:numPr>
          <w:ilvl w:val="0"/>
          <w:numId w:val="13"/>
        </w:numPr>
        <w:spacing w:before="0" w:after="0"/>
        <w:ind w:left="567" w:hanging="567"/>
        <w:rPr>
          <w:rFonts w:asciiTheme="minorHAnsi" w:hAnsiTheme="minorHAnsi" w:cstheme="minorHAnsi"/>
          <w:sz w:val="22"/>
          <w:szCs w:val="22"/>
        </w:rPr>
      </w:pPr>
      <w:r w:rsidRPr="00F537BD">
        <w:rPr>
          <w:rFonts w:asciiTheme="minorHAnsi" w:hAnsiTheme="minorHAnsi" w:cstheme="minorHAnsi"/>
          <w:sz w:val="22"/>
          <w:szCs w:val="22"/>
        </w:rPr>
        <w:t>S cieľom jednotného prístupu k posudzovaniu oprávnenosti výdavkov sú stanovené špecifické pravidlá (resp. podmienky), ktoré majú zabezpečiť jednotné uplatňovanie pravidiel oprávnenosti pre jednotlivé podopatrenia v rámci stratégie CLLD.</w:t>
      </w:r>
    </w:p>
    <w:p w14:paraId="56C606E9" w14:textId="6C9B1E33" w:rsidR="00C57E96" w:rsidRPr="00F537BD" w:rsidRDefault="00C57E96" w:rsidP="002720F5">
      <w:pPr>
        <w:pStyle w:val="SRKNorm"/>
        <w:numPr>
          <w:ilvl w:val="0"/>
          <w:numId w:val="13"/>
        </w:numPr>
        <w:spacing w:before="0" w:after="0"/>
        <w:ind w:left="567" w:hanging="567"/>
        <w:rPr>
          <w:rFonts w:asciiTheme="minorHAnsi" w:hAnsiTheme="minorHAnsi" w:cstheme="minorHAnsi"/>
          <w:b/>
          <w:sz w:val="22"/>
          <w:szCs w:val="22"/>
        </w:rPr>
      </w:pPr>
      <w:r w:rsidRPr="00F537BD">
        <w:rPr>
          <w:rFonts w:asciiTheme="minorHAnsi" w:hAnsiTheme="minorHAnsi" w:cstheme="minorHAnsi"/>
          <w:b/>
          <w:sz w:val="22"/>
          <w:szCs w:val="22"/>
        </w:rPr>
        <w:t xml:space="preserve">V rámci </w:t>
      </w:r>
      <w:proofErr w:type="spellStart"/>
      <w:r w:rsidRPr="00F537BD">
        <w:rPr>
          <w:rFonts w:asciiTheme="minorHAnsi" w:hAnsiTheme="minorHAnsi" w:cstheme="minorHAnsi"/>
          <w:b/>
          <w:sz w:val="22"/>
          <w:szCs w:val="22"/>
        </w:rPr>
        <w:t>podopatrení</w:t>
      </w:r>
      <w:proofErr w:type="spellEnd"/>
      <w:r w:rsidRPr="00F537BD">
        <w:rPr>
          <w:rFonts w:asciiTheme="minorHAnsi" w:hAnsiTheme="minorHAnsi" w:cstheme="minorHAnsi"/>
          <w:b/>
          <w:sz w:val="22"/>
          <w:szCs w:val="22"/>
        </w:rPr>
        <w:t xml:space="preserve"> v stratégii CLLD sa budú v zmysle v čl. 67 od</w:t>
      </w:r>
      <w:r w:rsidR="003D2B1D" w:rsidRPr="00F537BD">
        <w:rPr>
          <w:rFonts w:asciiTheme="minorHAnsi" w:hAnsiTheme="minorHAnsi" w:cstheme="minorHAnsi"/>
          <w:b/>
          <w:sz w:val="22"/>
          <w:szCs w:val="22"/>
        </w:rPr>
        <w:t xml:space="preserve">s. </w:t>
      </w:r>
      <w:r w:rsidRPr="00F537BD">
        <w:rPr>
          <w:rFonts w:asciiTheme="minorHAnsi" w:hAnsiTheme="minorHAnsi" w:cstheme="minorHAnsi"/>
          <w:b/>
          <w:sz w:val="22"/>
          <w:szCs w:val="22"/>
        </w:rPr>
        <w:t>1 nariadenia</w:t>
      </w:r>
      <w:r w:rsidR="003D2B1D" w:rsidRPr="00F537BD">
        <w:rPr>
          <w:rFonts w:asciiTheme="minorHAnsi" w:hAnsiTheme="minorHAnsi" w:cstheme="minorHAnsi"/>
          <w:b/>
          <w:sz w:val="22"/>
          <w:szCs w:val="22"/>
        </w:rPr>
        <w:t xml:space="preserve"> </w:t>
      </w:r>
      <w:r w:rsidR="003D2B1D" w:rsidRPr="00F537BD">
        <w:rPr>
          <w:rFonts w:asciiTheme="minorHAnsi" w:hAnsiTheme="minorHAnsi"/>
          <w:b/>
          <w:sz w:val="22"/>
          <w:szCs w:val="22"/>
        </w:rPr>
        <w:t>(EÚ)</w:t>
      </w:r>
      <w:r w:rsidR="003D2B1D" w:rsidRPr="00F537BD">
        <w:rPr>
          <w:rFonts w:asciiTheme="minorHAnsi" w:hAnsiTheme="minorHAnsi"/>
          <w:sz w:val="22"/>
          <w:szCs w:val="22"/>
        </w:rPr>
        <w:t xml:space="preserve"> </w:t>
      </w:r>
      <w:r w:rsidR="005F7CCC" w:rsidRPr="00F537BD">
        <w:rPr>
          <w:rFonts w:asciiTheme="minorHAnsi" w:hAnsiTheme="minorHAnsi" w:cstheme="minorHAnsi"/>
          <w:b/>
          <w:sz w:val="22"/>
          <w:szCs w:val="22"/>
        </w:rPr>
        <w:t xml:space="preserve"> č. 1303/2013</w:t>
      </w:r>
      <w:r w:rsidR="00164652" w:rsidRPr="00F537BD">
        <w:rPr>
          <w:rFonts w:asciiTheme="minorHAnsi" w:hAnsiTheme="minorHAnsi" w:cstheme="minorHAnsi"/>
          <w:b/>
          <w:sz w:val="22"/>
          <w:szCs w:val="22"/>
        </w:rPr>
        <w:t xml:space="preserve"> (ďalej  len „všeobecné nariadenie“) </w:t>
      </w:r>
      <w:r w:rsidRPr="00F537BD">
        <w:rPr>
          <w:rFonts w:asciiTheme="minorHAnsi" w:hAnsiTheme="minorHAnsi" w:cstheme="minorHAnsi"/>
          <w:b/>
          <w:sz w:val="22"/>
          <w:szCs w:val="22"/>
        </w:rPr>
        <w:t xml:space="preserve"> uplatňovať nasledovné formy zjednodušeného vykazovania výdavkov</w:t>
      </w:r>
      <w:r w:rsidR="003D2B1D" w:rsidRPr="00F537BD">
        <w:rPr>
          <w:rFonts w:asciiTheme="minorHAnsi" w:hAnsiTheme="minorHAnsi" w:cstheme="minorHAnsi"/>
          <w:b/>
          <w:sz w:val="22"/>
          <w:szCs w:val="22"/>
        </w:rPr>
        <w:t xml:space="preserve"> (ďalej  len „ZVV“)</w:t>
      </w:r>
      <w:r w:rsidR="00761EE7" w:rsidRPr="00F537BD">
        <w:rPr>
          <w:rFonts w:asciiTheme="minorHAnsi" w:hAnsiTheme="minorHAnsi" w:cstheme="minorHAnsi"/>
          <w:b/>
          <w:sz w:val="22"/>
          <w:szCs w:val="22"/>
        </w:rPr>
        <w:t>.</w:t>
      </w:r>
    </w:p>
    <w:p w14:paraId="06040345" w14:textId="149991E1" w:rsidR="00C57E96"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 xml:space="preserve">štandardná stupnica jednotkových výdavkov (tzv. katalóg cien) v súlade s čl. 67, ods. 1 </w:t>
      </w:r>
      <w:r w:rsidR="005F7CCC" w:rsidRPr="00F537BD">
        <w:rPr>
          <w:rFonts w:asciiTheme="minorHAnsi" w:hAnsiTheme="minorHAnsi" w:cstheme="minorHAnsi"/>
          <w:b/>
          <w:color w:val="auto"/>
          <w:sz w:val="22"/>
          <w:szCs w:val="22"/>
        </w:rPr>
        <w:t>písm. b),</w:t>
      </w:r>
    </w:p>
    <w:p w14:paraId="62FE33BF" w14:textId="1DC85C2D" w:rsidR="00C57E96"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jednorazová platba  v s</w:t>
      </w:r>
      <w:r w:rsidR="005F7CCC" w:rsidRPr="00F537BD">
        <w:rPr>
          <w:rFonts w:asciiTheme="minorHAnsi" w:hAnsiTheme="minorHAnsi" w:cstheme="minorHAnsi"/>
          <w:b/>
          <w:color w:val="auto"/>
          <w:sz w:val="22"/>
          <w:szCs w:val="22"/>
        </w:rPr>
        <w:t xml:space="preserve">úlade s čl. 67, ods.1, písm. c), </w:t>
      </w:r>
    </w:p>
    <w:p w14:paraId="35F215E6" w14:textId="1C2E73BD" w:rsidR="008F0FCF" w:rsidRPr="00F537BD" w:rsidRDefault="00C57E96" w:rsidP="002720F5">
      <w:pPr>
        <w:pStyle w:val="Odsekzoznamu"/>
        <w:numPr>
          <w:ilvl w:val="1"/>
          <w:numId w:val="11"/>
        </w:numPr>
        <w:autoSpaceDE w:val="0"/>
        <w:autoSpaceDN w:val="0"/>
        <w:adjustRightInd w:val="0"/>
        <w:spacing w:after="0" w:line="240" w:lineRule="auto"/>
        <w:ind w:left="993" w:hanging="426"/>
        <w:contextualSpacing w:val="0"/>
        <w:rPr>
          <w:rFonts w:asciiTheme="minorHAnsi" w:hAnsiTheme="minorHAnsi" w:cstheme="minorHAnsi"/>
          <w:b/>
          <w:color w:val="auto"/>
          <w:sz w:val="22"/>
          <w:szCs w:val="22"/>
        </w:rPr>
      </w:pPr>
      <w:r w:rsidRPr="00F537BD">
        <w:rPr>
          <w:rFonts w:asciiTheme="minorHAnsi" w:hAnsiTheme="minorHAnsi" w:cstheme="minorHAnsi"/>
          <w:b/>
          <w:color w:val="auto"/>
          <w:sz w:val="22"/>
          <w:szCs w:val="22"/>
        </w:rPr>
        <w:t>paušálne financovanie  v  súlade s čl. 68, ods.1, písm. b).</w:t>
      </w:r>
    </w:p>
    <w:p w14:paraId="7A4B72EA" w14:textId="4D544C8B" w:rsidR="00570909" w:rsidRPr="00F537BD" w:rsidRDefault="00570909" w:rsidP="00035F4E">
      <w:pPr>
        <w:autoSpaceDE w:val="0"/>
        <w:autoSpaceDN w:val="0"/>
        <w:adjustRightInd w:val="0"/>
        <w:spacing w:after="0" w:line="240" w:lineRule="auto"/>
        <w:rPr>
          <w:color w:val="auto"/>
        </w:rPr>
      </w:pPr>
      <w:r>
        <w:rPr>
          <w:color w:val="auto"/>
        </w:rPr>
        <w:t xml:space="preserve">           </w:t>
      </w:r>
    </w:p>
    <w:p w14:paraId="25337F1C" w14:textId="358AB851" w:rsidR="00035F4E" w:rsidRPr="00F537BD" w:rsidRDefault="00DB3D61" w:rsidP="00035F4E">
      <w:pPr>
        <w:spacing w:after="0" w:line="240" w:lineRule="auto"/>
        <w:ind w:left="567"/>
        <w:rPr>
          <w:color w:val="auto"/>
          <w:sz w:val="22"/>
          <w:szCs w:val="22"/>
        </w:rPr>
      </w:pPr>
      <w:r w:rsidRPr="00F537BD">
        <w:rPr>
          <w:color w:val="auto"/>
          <w:sz w:val="22"/>
          <w:szCs w:val="22"/>
        </w:rPr>
        <w:t xml:space="preserve">Uplatnenie jednotlivých foriem </w:t>
      </w:r>
      <w:r w:rsidR="003D2B1D" w:rsidRPr="00F537BD">
        <w:rPr>
          <w:rFonts w:asciiTheme="minorHAnsi" w:hAnsiTheme="minorHAnsi" w:cstheme="minorHAnsi"/>
          <w:color w:val="auto"/>
          <w:sz w:val="22"/>
          <w:szCs w:val="22"/>
        </w:rPr>
        <w:t xml:space="preserve">ZVV v zmysle písm. a) až c) tohto </w:t>
      </w:r>
      <w:r w:rsidR="009571D3" w:rsidRPr="00F537BD">
        <w:rPr>
          <w:rFonts w:asciiTheme="minorHAnsi" w:hAnsiTheme="minorHAnsi" w:cstheme="minorHAnsi"/>
          <w:color w:val="auto"/>
          <w:sz w:val="22"/>
          <w:szCs w:val="22"/>
        </w:rPr>
        <w:t>ods.</w:t>
      </w:r>
      <w:r w:rsidRPr="00F537BD">
        <w:rPr>
          <w:rFonts w:asciiTheme="minorHAnsi" w:hAnsiTheme="minorHAnsi" w:cstheme="minorHAnsi"/>
          <w:color w:val="auto"/>
          <w:sz w:val="22"/>
          <w:szCs w:val="22"/>
        </w:rPr>
        <w:t xml:space="preserve"> musí byť predložený  zo strany žiadateľa v rámci </w:t>
      </w:r>
      <w:r w:rsidR="00FD2F0C" w:rsidRPr="00F537BD">
        <w:rPr>
          <w:rFonts w:asciiTheme="minorHAnsi" w:hAnsiTheme="minorHAnsi" w:cstheme="minorHAnsi"/>
          <w:color w:val="auto"/>
          <w:sz w:val="22"/>
          <w:szCs w:val="22"/>
        </w:rPr>
        <w:t xml:space="preserve"> žiadosti o NFP (ďalej len „</w:t>
      </w:r>
      <w:r w:rsidRPr="00F537BD">
        <w:rPr>
          <w:rFonts w:asciiTheme="minorHAnsi" w:hAnsiTheme="minorHAnsi" w:cstheme="minorHAnsi"/>
          <w:color w:val="auto"/>
          <w:sz w:val="22"/>
          <w:szCs w:val="22"/>
        </w:rPr>
        <w:t>ŽoNFP</w:t>
      </w:r>
      <w:r w:rsidR="00FD2F0C" w:rsidRPr="00F537BD">
        <w:rPr>
          <w:rFonts w:asciiTheme="minorHAnsi" w:hAnsiTheme="minorHAnsi" w:cstheme="minorHAnsi"/>
          <w:color w:val="auto"/>
          <w:sz w:val="22"/>
          <w:szCs w:val="22"/>
        </w:rPr>
        <w:t>“)</w:t>
      </w:r>
      <w:r w:rsidRPr="00F537BD">
        <w:rPr>
          <w:rFonts w:asciiTheme="minorHAnsi" w:hAnsiTheme="minorHAnsi" w:cstheme="minorHAnsi"/>
          <w:color w:val="auto"/>
          <w:sz w:val="22"/>
          <w:szCs w:val="22"/>
        </w:rPr>
        <w:t xml:space="preserve">  a to vo forme </w:t>
      </w:r>
      <w:r w:rsidRPr="00F537BD">
        <w:rPr>
          <w:rFonts w:asciiTheme="minorHAnsi" w:hAnsiTheme="minorHAnsi" w:cstheme="minorHAnsi"/>
          <w:b/>
          <w:color w:val="auto"/>
          <w:sz w:val="22"/>
          <w:szCs w:val="22"/>
        </w:rPr>
        <w:t>N</w:t>
      </w:r>
      <w:r w:rsidR="00035F4E" w:rsidRPr="00F537BD">
        <w:rPr>
          <w:rFonts w:asciiTheme="minorHAnsi" w:hAnsiTheme="minorHAnsi" w:cstheme="minorHAnsi"/>
          <w:b/>
          <w:color w:val="auto"/>
          <w:sz w:val="22"/>
          <w:szCs w:val="22"/>
        </w:rPr>
        <w:t>ÁVRHU</w:t>
      </w:r>
      <w:r w:rsidR="00474DA7" w:rsidRPr="00F537BD">
        <w:rPr>
          <w:rFonts w:asciiTheme="minorHAnsi" w:hAnsiTheme="minorHAnsi" w:cstheme="minorHAnsi"/>
          <w:b/>
          <w:color w:val="auto"/>
          <w:sz w:val="22"/>
          <w:szCs w:val="22"/>
        </w:rPr>
        <w:t xml:space="preserve"> </w:t>
      </w:r>
      <w:r w:rsidR="00035F4E" w:rsidRPr="00F537BD">
        <w:rPr>
          <w:rFonts w:asciiTheme="minorHAnsi" w:hAnsiTheme="minorHAnsi" w:cstheme="minorHAnsi"/>
          <w:b/>
          <w:color w:val="auto"/>
          <w:sz w:val="22"/>
          <w:szCs w:val="22"/>
        </w:rPr>
        <w:t>ROZPOČTU</w:t>
      </w:r>
      <w:r w:rsidR="003D2B1D" w:rsidRPr="00F537BD">
        <w:rPr>
          <w:rFonts w:asciiTheme="minorHAnsi" w:hAnsiTheme="minorHAnsi" w:cstheme="minorHAnsi"/>
          <w:b/>
          <w:color w:val="auto"/>
          <w:sz w:val="22"/>
          <w:szCs w:val="22"/>
        </w:rPr>
        <w:t xml:space="preserve"> PROJEKTU</w:t>
      </w:r>
      <w:r w:rsidRPr="00F537BD">
        <w:rPr>
          <w:color w:val="auto"/>
          <w:sz w:val="22"/>
          <w:szCs w:val="22"/>
        </w:rPr>
        <w:t>, odsúhlasený Pôdohospodárskou platobnou agentúrou</w:t>
      </w:r>
      <w:r w:rsidR="00035F4E" w:rsidRPr="00F537BD">
        <w:rPr>
          <w:color w:val="auto"/>
          <w:sz w:val="22"/>
          <w:szCs w:val="22"/>
        </w:rPr>
        <w:t xml:space="preserve"> (ďalej len „PPA“)</w:t>
      </w:r>
      <w:r w:rsidRPr="00F537BD">
        <w:rPr>
          <w:color w:val="auto"/>
          <w:sz w:val="22"/>
          <w:szCs w:val="22"/>
        </w:rPr>
        <w:t xml:space="preserve">. </w:t>
      </w:r>
    </w:p>
    <w:p w14:paraId="0F44159F" w14:textId="525F42B4" w:rsidR="00094905" w:rsidRPr="00F537BD" w:rsidRDefault="003D2B1D" w:rsidP="00094905">
      <w:pPr>
        <w:spacing w:after="0" w:line="240" w:lineRule="auto"/>
        <w:ind w:left="567"/>
        <w:rPr>
          <w:color w:val="auto"/>
          <w:sz w:val="22"/>
          <w:szCs w:val="22"/>
        </w:rPr>
      </w:pPr>
      <w:r w:rsidRPr="00F537BD">
        <w:rPr>
          <w:rFonts w:asciiTheme="minorHAnsi" w:hAnsiTheme="minorHAnsi" w:cstheme="minorHAnsi"/>
          <w:b/>
          <w:color w:val="auto"/>
          <w:sz w:val="22"/>
          <w:szCs w:val="22"/>
        </w:rPr>
        <w:t>NÁVRH</w:t>
      </w:r>
      <w:r w:rsidR="00035F4E" w:rsidRPr="00F537BD">
        <w:rPr>
          <w:rFonts w:asciiTheme="minorHAnsi" w:hAnsiTheme="minorHAnsi" w:cstheme="minorHAnsi"/>
          <w:b/>
          <w:color w:val="auto"/>
          <w:sz w:val="22"/>
          <w:szCs w:val="22"/>
        </w:rPr>
        <w:t xml:space="preserve"> ROZPOČTU</w:t>
      </w:r>
      <w:r w:rsidR="00035F4E" w:rsidRPr="00F537BD">
        <w:rPr>
          <w:color w:val="auto"/>
          <w:sz w:val="22"/>
          <w:szCs w:val="22"/>
        </w:rPr>
        <w:t xml:space="preserve"> </w:t>
      </w:r>
      <w:r w:rsidRPr="00F537BD">
        <w:rPr>
          <w:b/>
          <w:color w:val="auto"/>
          <w:sz w:val="22"/>
          <w:szCs w:val="22"/>
        </w:rPr>
        <w:t>PROJEKTU</w:t>
      </w:r>
      <w:r w:rsidRPr="00F537BD">
        <w:rPr>
          <w:color w:val="auto"/>
          <w:sz w:val="22"/>
          <w:szCs w:val="22"/>
        </w:rPr>
        <w:t xml:space="preserve"> </w:t>
      </w:r>
      <w:r w:rsidR="002641F7" w:rsidRPr="00F537BD">
        <w:rPr>
          <w:color w:val="auto"/>
          <w:sz w:val="22"/>
          <w:szCs w:val="22"/>
        </w:rPr>
        <w:t>predsta</w:t>
      </w:r>
      <w:r w:rsidR="00474DA7" w:rsidRPr="00F537BD">
        <w:rPr>
          <w:color w:val="auto"/>
          <w:sz w:val="22"/>
          <w:szCs w:val="22"/>
        </w:rPr>
        <w:t xml:space="preserve">vuje </w:t>
      </w:r>
      <w:r w:rsidR="00BB1B20" w:rsidRPr="00F537BD">
        <w:rPr>
          <w:color w:val="auto"/>
          <w:sz w:val="22"/>
          <w:szCs w:val="22"/>
        </w:rPr>
        <w:t>detailný</w:t>
      </w:r>
      <w:r w:rsidRPr="00F537BD">
        <w:rPr>
          <w:color w:val="auto"/>
          <w:sz w:val="22"/>
          <w:szCs w:val="22"/>
        </w:rPr>
        <w:t xml:space="preserve"> a overiteľný</w:t>
      </w:r>
      <w:r w:rsidR="00474DA7" w:rsidRPr="00F537BD">
        <w:rPr>
          <w:color w:val="auto"/>
          <w:sz w:val="22"/>
          <w:szCs w:val="22"/>
        </w:rPr>
        <w:t xml:space="preserve"> rozpočet</w:t>
      </w:r>
      <w:r w:rsidR="002641F7" w:rsidRPr="00F537BD">
        <w:rPr>
          <w:color w:val="auto"/>
          <w:sz w:val="22"/>
          <w:szCs w:val="22"/>
        </w:rPr>
        <w:t xml:space="preserve"> v ŽoNFP a Prílohe 2B</w:t>
      </w:r>
      <w:r w:rsidR="00474DA7" w:rsidRPr="00F537BD">
        <w:rPr>
          <w:color w:val="auto"/>
          <w:sz w:val="22"/>
          <w:szCs w:val="22"/>
        </w:rPr>
        <w:t xml:space="preserve"> zahŕňajúci niektorú z foriem </w:t>
      </w:r>
      <w:r w:rsidRPr="00F537BD">
        <w:rPr>
          <w:rFonts w:asciiTheme="minorHAnsi" w:hAnsiTheme="minorHAnsi" w:cstheme="minorHAnsi"/>
          <w:color w:val="auto"/>
          <w:sz w:val="22"/>
          <w:szCs w:val="22"/>
        </w:rPr>
        <w:t>ZVV</w:t>
      </w:r>
      <w:r w:rsidR="00474DA7" w:rsidRPr="00F537BD">
        <w:rPr>
          <w:rFonts w:asciiTheme="minorHAnsi" w:hAnsiTheme="minorHAnsi" w:cstheme="minorHAnsi"/>
          <w:color w:val="auto"/>
          <w:sz w:val="22"/>
          <w:szCs w:val="22"/>
        </w:rPr>
        <w:t xml:space="preserve"> </w:t>
      </w:r>
      <w:r w:rsidR="00474DA7" w:rsidRPr="00F537BD">
        <w:rPr>
          <w:rFonts w:asciiTheme="minorHAnsi" w:hAnsiTheme="minorHAnsi" w:cstheme="minorHAnsi"/>
          <w:b/>
          <w:color w:val="auto"/>
          <w:sz w:val="22"/>
          <w:szCs w:val="22"/>
        </w:rPr>
        <w:t xml:space="preserve"> </w:t>
      </w:r>
      <w:r w:rsidR="00474DA7" w:rsidRPr="00F537BD">
        <w:rPr>
          <w:color w:val="auto"/>
          <w:sz w:val="22"/>
          <w:szCs w:val="22"/>
        </w:rPr>
        <w:t xml:space="preserve">alebo ich kombináciu </w:t>
      </w:r>
      <w:r w:rsidR="00474DA7" w:rsidRPr="00F537BD">
        <w:rPr>
          <w:rFonts w:asciiTheme="minorHAnsi" w:hAnsiTheme="minorHAnsi" w:cstheme="minorHAnsi"/>
          <w:color w:val="auto"/>
          <w:sz w:val="22"/>
          <w:szCs w:val="22"/>
        </w:rPr>
        <w:t>v zmysle</w:t>
      </w:r>
      <w:r w:rsidR="00474DA7" w:rsidRPr="00F537BD">
        <w:rPr>
          <w:rFonts w:asciiTheme="minorHAnsi" w:hAnsiTheme="minorHAnsi" w:cstheme="minorHAnsi"/>
          <w:b/>
          <w:color w:val="auto"/>
          <w:sz w:val="22"/>
          <w:szCs w:val="22"/>
        </w:rPr>
        <w:t xml:space="preserve"> </w:t>
      </w:r>
      <w:r w:rsidRPr="00F537BD">
        <w:rPr>
          <w:rFonts w:asciiTheme="minorHAnsi" w:hAnsiTheme="minorHAnsi" w:cstheme="minorHAnsi"/>
          <w:color w:val="auto"/>
          <w:sz w:val="22"/>
          <w:szCs w:val="22"/>
        </w:rPr>
        <w:t xml:space="preserve">písm. a) až c) tohto </w:t>
      </w:r>
      <w:r w:rsidR="009571D3" w:rsidRPr="00F537BD">
        <w:rPr>
          <w:rFonts w:asciiTheme="minorHAnsi" w:hAnsiTheme="minorHAnsi" w:cstheme="minorHAnsi"/>
          <w:color w:val="auto"/>
          <w:sz w:val="22"/>
          <w:szCs w:val="22"/>
        </w:rPr>
        <w:t xml:space="preserve">odseku. </w:t>
      </w:r>
      <w:r w:rsidR="009571D3" w:rsidRPr="00F537BD">
        <w:rPr>
          <w:color w:val="auto"/>
          <w:sz w:val="22"/>
          <w:szCs w:val="22"/>
        </w:rPr>
        <w:t>K</w:t>
      </w:r>
      <w:r w:rsidR="00474DA7" w:rsidRPr="00F537BD">
        <w:rPr>
          <w:color w:val="auto"/>
          <w:sz w:val="22"/>
          <w:szCs w:val="22"/>
        </w:rPr>
        <w:t xml:space="preserve">ombinácia </w:t>
      </w:r>
      <w:r w:rsidR="00474DA7" w:rsidRPr="00F537BD">
        <w:rPr>
          <w:rFonts w:asciiTheme="minorHAnsi" w:hAnsiTheme="minorHAnsi" w:cstheme="minorHAnsi"/>
          <w:color w:val="auto"/>
          <w:sz w:val="22"/>
          <w:szCs w:val="22"/>
        </w:rPr>
        <w:t xml:space="preserve">foriem </w:t>
      </w:r>
      <w:r w:rsidRPr="00F537BD">
        <w:rPr>
          <w:rFonts w:asciiTheme="minorHAnsi" w:hAnsiTheme="minorHAnsi" w:cstheme="minorHAnsi"/>
          <w:color w:val="auto"/>
          <w:sz w:val="22"/>
          <w:szCs w:val="22"/>
        </w:rPr>
        <w:t>ZVV</w:t>
      </w:r>
      <w:r w:rsidR="00474DA7" w:rsidRPr="00F537BD">
        <w:rPr>
          <w:color w:val="auto"/>
          <w:sz w:val="22"/>
          <w:szCs w:val="22"/>
        </w:rPr>
        <w:t xml:space="preserve"> je možná len v prípade, keď sa každá možnosť vzťahuje na rôzne kategórie výdavkov alebo keď sa použijú na rôzne projekty, ktoré tvoria súčasť operácie alebo za sebou nasledujúce fázy operácie.</w:t>
      </w:r>
    </w:p>
    <w:p w14:paraId="09AE4CF4" w14:textId="2D429A79" w:rsidR="00094905" w:rsidRPr="00F537BD" w:rsidRDefault="00094905" w:rsidP="00094905">
      <w:pPr>
        <w:spacing w:after="0" w:line="240" w:lineRule="auto"/>
        <w:ind w:left="567"/>
        <w:rPr>
          <w:color w:val="auto"/>
          <w:sz w:val="22"/>
          <w:szCs w:val="22"/>
        </w:rPr>
      </w:pPr>
      <w:r w:rsidRPr="00F537BD">
        <w:rPr>
          <w:rFonts w:asciiTheme="minorHAnsi" w:hAnsiTheme="minorHAnsi" w:cstheme="minorHAnsi"/>
          <w:b/>
          <w:color w:val="auto"/>
          <w:sz w:val="22"/>
          <w:szCs w:val="22"/>
        </w:rPr>
        <w:t>NÁVRH ROZPOČTU</w:t>
      </w:r>
      <w:r w:rsidRPr="00F537BD">
        <w:rPr>
          <w:color w:val="auto"/>
          <w:sz w:val="22"/>
          <w:szCs w:val="22"/>
        </w:rPr>
        <w:t xml:space="preserve"> </w:t>
      </w:r>
      <w:r w:rsidRPr="00F537BD">
        <w:rPr>
          <w:b/>
          <w:color w:val="auto"/>
          <w:sz w:val="22"/>
          <w:szCs w:val="22"/>
        </w:rPr>
        <w:t xml:space="preserve">PROJEKTU </w:t>
      </w:r>
      <w:r w:rsidR="00BB1B20" w:rsidRPr="00F537BD">
        <w:rPr>
          <w:b/>
          <w:color w:val="auto"/>
          <w:sz w:val="22"/>
          <w:szCs w:val="22"/>
        </w:rPr>
        <w:t xml:space="preserve">predstavuje sumu výdavkov smerujúci k dosiahnutiu </w:t>
      </w:r>
      <w:r w:rsidR="00BB1B20" w:rsidRPr="00F537BD">
        <w:rPr>
          <w:rFonts w:asciiTheme="minorHAnsi" w:hAnsiTheme="minorHAnsi" w:cstheme="minorHAnsi"/>
          <w:b/>
          <w:color w:val="auto"/>
          <w:sz w:val="22"/>
          <w:szCs w:val="22"/>
        </w:rPr>
        <w:t>výstupov a/alebo výsledkov a/alebo činností</w:t>
      </w:r>
      <w:r w:rsidR="008F7960" w:rsidRPr="00F537BD">
        <w:rPr>
          <w:rFonts w:asciiTheme="minorHAnsi" w:hAnsiTheme="minorHAnsi" w:cstheme="minorHAnsi"/>
          <w:b/>
          <w:color w:val="auto"/>
          <w:sz w:val="22"/>
          <w:szCs w:val="22"/>
        </w:rPr>
        <w:t xml:space="preserve">  a sú merané prostredníctvom </w:t>
      </w:r>
      <w:r w:rsidR="00BB1B20" w:rsidRPr="00F537BD">
        <w:rPr>
          <w:rFonts w:asciiTheme="minorHAnsi" w:hAnsiTheme="minorHAnsi" w:cstheme="minorHAnsi"/>
          <w:b/>
          <w:color w:val="auto"/>
          <w:sz w:val="22"/>
          <w:szCs w:val="22"/>
        </w:rPr>
        <w:t>merateľných ukazovateľov</w:t>
      </w:r>
      <w:r w:rsidRPr="00F537BD">
        <w:rPr>
          <w:color w:val="auto"/>
          <w:sz w:val="22"/>
          <w:szCs w:val="22"/>
        </w:rPr>
        <w:t>.</w:t>
      </w:r>
    </w:p>
    <w:p w14:paraId="1A23276C" w14:textId="6283C789" w:rsidR="000430EA" w:rsidRPr="00F537BD" w:rsidRDefault="00AE2836" w:rsidP="002E2367">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Schválením </w:t>
      </w:r>
      <w:r w:rsidRPr="00F537BD">
        <w:rPr>
          <w:rFonts w:asciiTheme="minorHAnsi" w:hAnsiTheme="minorHAnsi" w:cstheme="minorHAnsi"/>
          <w:b/>
          <w:color w:val="auto"/>
          <w:sz w:val="22"/>
          <w:szCs w:val="22"/>
        </w:rPr>
        <w:t>NÁVRHU ROZPOČTU PROJEKTU</w:t>
      </w:r>
      <w:r w:rsidRPr="00F537BD">
        <w:rPr>
          <w:rFonts w:asciiTheme="minorHAnsi" w:hAnsiTheme="minorHAnsi" w:cstheme="minorHAnsi"/>
          <w:color w:val="auto"/>
          <w:sz w:val="22"/>
          <w:szCs w:val="22"/>
        </w:rPr>
        <w:t xml:space="preserve"> zo strany žiadateľa nevzniká budúcemu prijímateľovi automaticky po podpise zmluvy o poskytnutí NFP nárok na uhradenie výdavku</w:t>
      </w:r>
      <w:r w:rsidR="00BB1B20" w:rsidRPr="00F537BD">
        <w:rPr>
          <w:rFonts w:asciiTheme="minorHAnsi" w:hAnsiTheme="minorHAnsi" w:cstheme="minorHAnsi"/>
          <w:color w:val="auto"/>
          <w:sz w:val="22"/>
          <w:szCs w:val="22"/>
        </w:rPr>
        <w:t xml:space="preserve">. </w:t>
      </w:r>
      <w:r w:rsidR="00BB1B20" w:rsidRPr="00F537BD">
        <w:rPr>
          <w:color w:val="auto"/>
          <w:sz w:val="22"/>
          <w:szCs w:val="22"/>
        </w:rPr>
        <w:t xml:space="preserve">Schválená suma v </w:t>
      </w:r>
      <w:r w:rsidR="00BB1B20" w:rsidRPr="00F537BD">
        <w:rPr>
          <w:rFonts w:asciiTheme="minorHAnsi" w:hAnsiTheme="minorHAnsi" w:cstheme="minorHAnsi"/>
          <w:b/>
          <w:color w:val="auto"/>
          <w:sz w:val="22"/>
          <w:szCs w:val="22"/>
        </w:rPr>
        <w:t>NÁVRHU ROZPOČTU</w:t>
      </w:r>
      <w:r w:rsidR="00BB1B20" w:rsidRPr="00F537BD">
        <w:rPr>
          <w:color w:val="auto"/>
          <w:sz w:val="22"/>
          <w:szCs w:val="22"/>
        </w:rPr>
        <w:t xml:space="preserve"> </w:t>
      </w:r>
      <w:r w:rsidR="00BB1B20" w:rsidRPr="00F537BD">
        <w:rPr>
          <w:b/>
          <w:color w:val="auto"/>
          <w:sz w:val="22"/>
          <w:szCs w:val="22"/>
        </w:rPr>
        <w:t xml:space="preserve">PROJEKTU </w:t>
      </w:r>
      <w:r w:rsidR="00BB1B20" w:rsidRPr="00F537BD">
        <w:rPr>
          <w:color w:val="auto"/>
          <w:sz w:val="22"/>
          <w:szCs w:val="22"/>
        </w:rPr>
        <w:t xml:space="preserve">je uhradená až na základe preukázania reálneho dosiahnutia  stanoveného  </w:t>
      </w:r>
      <w:r w:rsidR="00BB1B20" w:rsidRPr="00F537BD">
        <w:rPr>
          <w:rFonts w:asciiTheme="minorHAnsi" w:hAnsiTheme="minorHAnsi" w:cstheme="minorHAnsi"/>
          <w:color w:val="auto"/>
          <w:sz w:val="22"/>
          <w:szCs w:val="22"/>
        </w:rPr>
        <w:t>výstupu a/alebo výsledku a/alebo činnosti</w:t>
      </w:r>
      <w:r w:rsidR="00B86336" w:rsidRPr="00F537BD">
        <w:rPr>
          <w:rFonts w:asciiTheme="minorHAnsi" w:hAnsiTheme="minorHAnsi" w:cstheme="minorHAnsi"/>
          <w:color w:val="auto"/>
          <w:sz w:val="22"/>
          <w:szCs w:val="22"/>
        </w:rPr>
        <w:t xml:space="preserve"> a to v plnom rozsahu</w:t>
      </w:r>
      <w:r w:rsidR="00BB1B20" w:rsidRPr="00F537BD">
        <w:rPr>
          <w:rFonts w:asciiTheme="minorHAnsi" w:hAnsiTheme="minorHAnsi" w:cstheme="minorHAnsi"/>
          <w:color w:val="auto"/>
          <w:sz w:val="22"/>
          <w:szCs w:val="22"/>
        </w:rPr>
        <w:t xml:space="preserve">. </w:t>
      </w:r>
    </w:p>
    <w:p w14:paraId="668CF5E6" w14:textId="7CEA2AA9" w:rsidR="00B86336" w:rsidRPr="00F537BD" w:rsidRDefault="00B86336" w:rsidP="00B86336">
      <w:pPr>
        <w:spacing w:after="0" w:line="240" w:lineRule="auto"/>
        <w:ind w:left="567"/>
        <w:rPr>
          <w:rFonts w:asciiTheme="minorHAnsi" w:hAnsiTheme="minorHAnsi" w:cstheme="minorHAnsi"/>
          <w:color w:val="auto"/>
          <w:sz w:val="22"/>
          <w:szCs w:val="22"/>
        </w:rPr>
      </w:pPr>
      <w:r w:rsidRPr="00F537BD">
        <w:rPr>
          <w:rFonts w:asciiTheme="minorHAnsi" w:hAnsiTheme="minorHAnsi"/>
          <w:color w:val="auto"/>
          <w:sz w:val="22"/>
          <w:szCs w:val="22"/>
        </w:rPr>
        <w:t xml:space="preserve">V prípade, ak žiadateľ/prijímateľ bude vykonávať zmeny v  </w:t>
      </w:r>
      <w:r w:rsidRPr="00F537BD">
        <w:rPr>
          <w:rFonts w:asciiTheme="minorHAnsi" w:hAnsiTheme="minorHAnsi" w:cstheme="minorHAnsi"/>
          <w:b/>
          <w:color w:val="auto"/>
          <w:sz w:val="22"/>
          <w:szCs w:val="22"/>
        </w:rPr>
        <w:t>NÁVRHU ROZPOČTU</w:t>
      </w:r>
      <w:r w:rsidRPr="00F537BD">
        <w:rPr>
          <w:color w:val="auto"/>
          <w:sz w:val="22"/>
          <w:szCs w:val="22"/>
        </w:rPr>
        <w:t xml:space="preserve"> </w:t>
      </w:r>
      <w:r w:rsidRPr="00F537BD">
        <w:rPr>
          <w:b/>
          <w:color w:val="auto"/>
          <w:sz w:val="22"/>
          <w:szCs w:val="22"/>
        </w:rPr>
        <w:t>PROJEKTU</w:t>
      </w:r>
      <w:r w:rsidRPr="00F537BD">
        <w:rPr>
          <w:rFonts w:asciiTheme="minorHAnsi" w:hAnsiTheme="minorHAnsi"/>
          <w:color w:val="auto"/>
          <w:sz w:val="22"/>
          <w:szCs w:val="22"/>
        </w:rPr>
        <w:t xml:space="preserve">,  platí </w:t>
      </w:r>
      <w:r w:rsidRPr="00F537BD">
        <w:rPr>
          <w:rFonts w:asciiTheme="minorHAnsi" w:hAnsiTheme="minorHAnsi"/>
          <w:b/>
          <w:color w:val="auto"/>
          <w:sz w:val="22"/>
          <w:szCs w:val="22"/>
          <w:u w:val="single"/>
        </w:rPr>
        <w:t>oznamovacia povinnosť v zmysle kapitoly 6.11.1.1 Príručky pre prijímateľa LEADER. Akceptované budú iba také zmeny, ktoré preukázateľne zvyšujú kvalitu výstupu/ výsledku.</w:t>
      </w:r>
      <w:r w:rsidRPr="00F537BD">
        <w:rPr>
          <w:rFonts w:asciiTheme="minorHAnsi" w:hAnsiTheme="minorHAnsi"/>
          <w:color w:val="auto"/>
          <w:sz w:val="22"/>
          <w:szCs w:val="22"/>
        </w:rPr>
        <w:t xml:space="preserve"> V prípade zaradenia novej položky v rozpočte a/alebo nahradením položky inou položkou sa musí jednať </w:t>
      </w:r>
      <w:r w:rsidRPr="00F537BD">
        <w:rPr>
          <w:rStyle w:val="markedcontent"/>
          <w:rFonts w:asciiTheme="minorHAnsi" w:hAnsiTheme="minorHAnsi" w:cs="Arial"/>
          <w:color w:val="auto"/>
          <w:sz w:val="22"/>
          <w:szCs w:val="22"/>
        </w:rPr>
        <w:t xml:space="preserve">vo vzťahu k funkčným a výkonnostným vlastnostiam pôvodnej položky rozpočtu o ekvivalent alebo vyššiu kvalitu. V rámci oznamovacej povinnosti, ktorú žiadateľ predkladá pri poslednej žiadosti o platbu (ďalej len „ŽoP) (záverečnej) prijímateľ </w:t>
      </w:r>
      <w:r w:rsidRPr="00F537BD">
        <w:rPr>
          <w:rStyle w:val="markedcontent"/>
          <w:rFonts w:asciiTheme="minorHAnsi" w:hAnsiTheme="minorHAnsi"/>
          <w:color w:val="auto"/>
          <w:sz w:val="22"/>
          <w:szCs w:val="22"/>
        </w:rPr>
        <w:t xml:space="preserve">uvedie technickú špecifikáciu, z ktorej musí byť zrejmé, že sa jedná o ekvivalent  </w:t>
      </w:r>
      <w:r w:rsidRPr="00F537BD">
        <w:rPr>
          <w:rStyle w:val="markedcontent"/>
          <w:rFonts w:asciiTheme="minorHAnsi" w:hAnsiTheme="minorHAnsi" w:cs="Arial"/>
          <w:color w:val="auto"/>
          <w:sz w:val="22"/>
          <w:szCs w:val="22"/>
        </w:rPr>
        <w:t>alebo vyššiu kvalitatívnu úroveň</w:t>
      </w:r>
      <w:r w:rsidRPr="00F537BD">
        <w:rPr>
          <w:rStyle w:val="markedcontent"/>
          <w:rFonts w:asciiTheme="minorHAnsi" w:hAnsiTheme="minorHAnsi"/>
          <w:color w:val="auto"/>
          <w:sz w:val="22"/>
          <w:szCs w:val="22"/>
        </w:rPr>
        <w:t xml:space="preserve"> pôvodnej položky rozpočtu</w:t>
      </w:r>
      <w:r w:rsidRPr="00F537BD">
        <w:rPr>
          <w:rFonts w:asciiTheme="minorHAnsi" w:hAnsiTheme="minorHAnsi"/>
          <w:color w:val="auto"/>
          <w:sz w:val="22"/>
          <w:szCs w:val="22"/>
        </w:rPr>
        <w:t xml:space="preserve">. </w:t>
      </w:r>
      <w:r w:rsidRPr="00F537BD">
        <w:rPr>
          <w:rStyle w:val="markedcontent"/>
          <w:rFonts w:asciiTheme="minorHAnsi" w:hAnsiTheme="minorHAnsi"/>
          <w:color w:val="auto"/>
          <w:sz w:val="22"/>
          <w:szCs w:val="22"/>
        </w:rPr>
        <w:t>Za ekvivalent sa považuje taký tovar a stavebné práce, ktoré budú spĺňať parametre stanovené v opise položiek návrhu rozpočtu žiadateľa/prijímateľa a prípadne v projektovej dokumentácii (ak relevantné).</w:t>
      </w:r>
    </w:p>
    <w:p w14:paraId="76D03CD8" w14:textId="61A7C2C7" w:rsidR="00AE2836" w:rsidRPr="00F537BD" w:rsidRDefault="00BB1B20" w:rsidP="002E2367">
      <w:pPr>
        <w:spacing w:after="0" w:line="240" w:lineRule="auto"/>
        <w:ind w:left="567"/>
        <w:rPr>
          <w:rFonts w:asciiTheme="minorHAnsi" w:hAnsiTheme="minorHAnsi" w:cstheme="minorHAnsi"/>
          <w:color w:val="auto"/>
          <w:sz w:val="22"/>
          <w:szCs w:val="22"/>
        </w:rPr>
      </w:pPr>
      <w:r w:rsidRPr="00F537BD">
        <w:rPr>
          <w:rFonts w:asciiTheme="minorHAnsi" w:hAnsiTheme="minorHAnsi" w:cstheme="minorHAnsi"/>
          <w:color w:val="auto"/>
          <w:sz w:val="22"/>
          <w:szCs w:val="22"/>
        </w:rPr>
        <w:t>Výstupy a/alebo výsledky a/alebo činnosti projektu musia byť  dosiahnuté v</w:t>
      </w:r>
      <w:r w:rsidR="000430EA" w:rsidRPr="00F537BD">
        <w:rPr>
          <w:rFonts w:asciiTheme="minorHAnsi" w:hAnsiTheme="minorHAnsi" w:cstheme="minorHAnsi"/>
          <w:color w:val="auto"/>
          <w:sz w:val="22"/>
          <w:szCs w:val="22"/>
        </w:rPr>
        <w:t> </w:t>
      </w:r>
      <w:r w:rsidR="000430EA" w:rsidRPr="00F537BD">
        <w:rPr>
          <w:rFonts w:asciiTheme="minorHAnsi" w:hAnsiTheme="minorHAnsi" w:cstheme="minorHAnsi"/>
          <w:strike/>
          <w:color w:val="auto"/>
          <w:sz w:val="22"/>
          <w:szCs w:val="22"/>
        </w:rPr>
        <w:t xml:space="preserve"> </w:t>
      </w:r>
      <w:r w:rsidR="000430EA" w:rsidRPr="00F537BD">
        <w:rPr>
          <w:rFonts w:asciiTheme="minorHAnsi" w:hAnsiTheme="minorHAnsi" w:cstheme="minorHAnsi"/>
          <w:color w:val="auto"/>
          <w:sz w:val="22"/>
          <w:szCs w:val="22"/>
        </w:rPr>
        <w:t>takej</w:t>
      </w:r>
      <w:r w:rsidRPr="00F537BD">
        <w:rPr>
          <w:rFonts w:asciiTheme="minorHAnsi" w:hAnsiTheme="minorHAnsi" w:cstheme="minorHAnsi"/>
          <w:color w:val="auto"/>
          <w:sz w:val="22"/>
          <w:szCs w:val="22"/>
        </w:rPr>
        <w:t xml:space="preserve"> kvalite a množstve v akej boli deklarované v ŽoNFP a zmluve o poskytnutí NFP</w:t>
      </w:r>
      <w:r w:rsidR="002E2367" w:rsidRPr="00F537BD">
        <w:rPr>
          <w:rFonts w:asciiTheme="minorHAnsi" w:hAnsiTheme="minorHAnsi" w:cstheme="minorHAnsi"/>
          <w:color w:val="auto"/>
          <w:sz w:val="22"/>
          <w:szCs w:val="22"/>
        </w:rPr>
        <w:t xml:space="preserve"> </w:t>
      </w:r>
      <w:proofErr w:type="spellStart"/>
      <w:r w:rsidR="002E2367" w:rsidRPr="00F537BD">
        <w:rPr>
          <w:rFonts w:asciiTheme="minorHAnsi" w:hAnsiTheme="minorHAnsi" w:cstheme="minorHAnsi"/>
          <w:color w:val="auto"/>
          <w:sz w:val="22"/>
          <w:szCs w:val="22"/>
        </w:rPr>
        <w:t>t.j</w:t>
      </w:r>
      <w:proofErr w:type="spellEnd"/>
      <w:r w:rsidR="002E2367" w:rsidRPr="00F537BD">
        <w:rPr>
          <w:rFonts w:asciiTheme="minorHAnsi" w:hAnsiTheme="minorHAnsi" w:cstheme="minorHAnsi"/>
          <w:color w:val="auto"/>
          <w:sz w:val="22"/>
          <w:szCs w:val="22"/>
        </w:rPr>
        <w:t>. nedôjde k pod</w:t>
      </w:r>
      <w:r w:rsidR="000430EA" w:rsidRPr="00F537BD">
        <w:rPr>
          <w:rFonts w:asciiTheme="minorHAnsi" w:hAnsiTheme="minorHAnsi" w:cstheme="minorHAnsi"/>
          <w:color w:val="auto"/>
          <w:sz w:val="22"/>
          <w:szCs w:val="22"/>
        </w:rPr>
        <w:t xml:space="preserve">statnej zmene povahy projektu, </w:t>
      </w:r>
      <w:r w:rsidR="002E2367" w:rsidRPr="00F537BD">
        <w:rPr>
          <w:color w:val="auto"/>
          <w:sz w:val="22"/>
          <w:szCs w:val="22"/>
        </w:rPr>
        <w:t>ktorá ovplyvní ciele alebo podmienky realizácie projektu</w:t>
      </w:r>
      <w:r w:rsidRPr="00F537BD">
        <w:rPr>
          <w:rFonts w:asciiTheme="minorHAnsi" w:hAnsiTheme="minorHAnsi" w:cstheme="minorHAnsi"/>
          <w:color w:val="auto"/>
          <w:sz w:val="22"/>
          <w:szCs w:val="22"/>
        </w:rPr>
        <w:t>.</w:t>
      </w:r>
      <w:r w:rsidRPr="00F537BD">
        <w:rPr>
          <w:color w:val="auto"/>
          <w:sz w:val="22"/>
          <w:szCs w:val="22"/>
        </w:rPr>
        <w:t xml:space="preserve"> </w:t>
      </w:r>
      <w:r w:rsidR="007B3678" w:rsidRPr="00F537BD">
        <w:rPr>
          <w:b/>
          <w:color w:val="auto"/>
          <w:sz w:val="22"/>
          <w:szCs w:val="22"/>
        </w:rPr>
        <w:t xml:space="preserve">V prípade </w:t>
      </w:r>
      <w:r w:rsidR="008F7960" w:rsidRPr="00F537BD">
        <w:rPr>
          <w:b/>
          <w:color w:val="auto"/>
          <w:sz w:val="22"/>
          <w:szCs w:val="22"/>
        </w:rPr>
        <w:t>nedosiahnutia/</w:t>
      </w:r>
      <w:r w:rsidR="007B3678" w:rsidRPr="00F537BD">
        <w:rPr>
          <w:b/>
          <w:color w:val="auto"/>
          <w:sz w:val="22"/>
          <w:szCs w:val="22"/>
        </w:rPr>
        <w:t xml:space="preserve">nesplnenia stanoveného  </w:t>
      </w:r>
      <w:r w:rsidR="007B3678" w:rsidRPr="00F537BD">
        <w:rPr>
          <w:rFonts w:asciiTheme="minorHAnsi" w:hAnsiTheme="minorHAnsi" w:cstheme="minorHAnsi"/>
          <w:b/>
          <w:color w:val="auto"/>
          <w:sz w:val="22"/>
          <w:szCs w:val="22"/>
        </w:rPr>
        <w:t>výstupu a/alebo výsledku a/alebo činnosti bude udelená korekcia 100% celkového rozpočtu</w:t>
      </w:r>
      <w:r w:rsidR="008F7960" w:rsidRPr="00F537BD">
        <w:rPr>
          <w:rFonts w:asciiTheme="minorHAnsi" w:hAnsiTheme="minorHAnsi" w:cstheme="minorHAnsi"/>
          <w:b/>
          <w:color w:val="auto"/>
          <w:sz w:val="22"/>
          <w:szCs w:val="22"/>
        </w:rPr>
        <w:t xml:space="preserve"> projektu</w:t>
      </w:r>
      <w:r w:rsidR="007B3678" w:rsidRPr="00F537BD">
        <w:rPr>
          <w:rFonts w:asciiTheme="minorHAnsi" w:hAnsiTheme="minorHAnsi" w:cstheme="minorHAnsi"/>
          <w:b/>
          <w:color w:val="auto"/>
          <w:sz w:val="22"/>
          <w:szCs w:val="22"/>
        </w:rPr>
        <w:t xml:space="preserve">. </w:t>
      </w:r>
    </w:p>
    <w:p w14:paraId="51D45B1E" w14:textId="36889C83" w:rsidR="008F0FCF" w:rsidRPr="00F537BD" w:rsidRDefault="008F0FCF" w:rsidP="002720F5">
      <w:pPr>
        <w:pStyle w:val="Odsekzoznamu"/>
        <w:numPr>
          <w:ilvl w:val="0"/>
          <w:numId w:val="13"/>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Okrem postupov uvedených v tejto prílohe je žiadateľ/prijímateľ povinný dodržiavať podmienky, postupy a pravidlá uvedené v Príručke pre prijímateľa nenávratného finančného príspevku z Programu rozvoja vidieka SR 2014 – 2022 pre opatrenie 19. Podpora na miestny rozvoj v rámci iniciatívy LEADER </w:t>
      </w:r>
      <w:r w:rsidRPr="00F537BD">
        <w:rPr>
          <w:rFonts w:asciiTheme="minorHAnsi" w:hAnsiTheme="minorHAnsi" w:cstheme="minorHAnsi"/>
          <w:color w:val="auto"/>
          <w:sz w:val="22"/>
          <w:szCs w:val="22"/>
        </w:rPr>
        <w:lastRenderedPageBreak/>
        <w:t>(ďalej len „</w:t>
      </w:r>
      <w:r w:rsidR="003D2B1D" w:rsidRPr="00F537BD">
        <w:rPr>
          <w:rFonts w:asciiTheme="minorHAnsi" w:hAnsiTheme="minorHAnsi" w:cstheme="minorHAnsi"/>
          <w:color w:val="auto"/>
          <w:sz w:val="22"/>
          <w:szCs w:val="22"/>
        </w:rPr>
        <w:t>p</w:t>
      </w:r>
      <w:r w:rsidRPr="00F537BD">
        <w:rPr>
          <w:rFonts w:asciiTheme="minorHAnsi" w:hAnsiTheme="minorHAnsi" w:cstheme="minorHAnsi"/>
          <w:color w:val="auto"/>
          <w:sz w:val="22"/>
          <w:szCs w:val="22"/>
        </w:rPr>
        <w:t xml:space="preserve">ríručka pre prijímateľa LEADER“) a dokumentoch, z ktorých pre žiadateľa/prijímateľa vyplývajú práva a povinnosti v súvislosti s uplatnením zjednodušeného vykazovania výdavkov. </w:t>
      </w:r>
    </w:p>
    <w:p w14:paraId="3DC251C7" w14:textId="77777777" w:rsidR="0060135C" w:rsidRDefault="00B41B9E" w:rsidP="002720F5">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Pri uplatnení </w:t>
      </w:r>
      <w:r w:rsidR="003D2B1D" w:rsidRPr="00F537BD">
        <w:rPr>
          <w:rFonts w:asciiTheme="minorHAnsi" w:hAnsiTheme="minorHAnsi" w:cstheme="minorHAnsi"/>
          <w:color w:val="auto"/>
          <w:sz w:val="22"/>
          <w:szCs w:val="22"/>
        </w:rPr>
        <w:t>ZVV</w:t>
      </w:r>
      <w:r w:rsidRPr="00F537BD">
        <w:rPr>
          <w:rFonts w:asciiTheme="minorHAnsi" w:hAnsiTheme="minorHAnsi" w:cstheme="minorHAnsi"/>
          <w:color w:val="auto"/>
          <w:sz w:val="22"/>
          <w:szCs w:val="22"/>
        </w:rPr>
        <w:t xml:space="preserve"> nie je </w:t>
      </w:r>
      <w:r w:rsidR="003D2B1D" w:rsidRPr="00F537BD">
        <w:rPr>
          <w:rFonts w:asciiTheme="minorHAnsi" w:hAnsiTheme="minorHAnsi" w:cstheme="minorHAnsi"/>
          <w:color w:val="auto"/>
          <w:sz w:val="22"/>
          <w:szCs w:val="22"/>
        </w:rPr>
        <w:t xml:space="preserve">PPA </w:t>
      </w:r>
      <w:r w:rsidRPr="00F537BD">
        <w:rPr>
          <w:rFonts w:asciiTheme="minorHAnsi" w:hAnsiTheme="minorHAnsi" w:cstheme="minorHAnsi"/>
          <w:color w:val="auto"/>
          <w:sz w:val="22"/>
          <w:szCs w:val="22"/>
        </w:rPr>
        <w:t>povinná vykonávať kontrolu verejného obstarávania</w:t>
      </w:r>
      <w:r w:rsidR="008F7960" w:rsidRPr="00F537BD">
        <w:rPr>
          <w:rFonts w:asciiTheme="minorHAnsi" w:hAnsiTheme="minorHAnsi" w:cstheme="minorHAnsi"/>
          <w:color w:val="auto"/>
          <w:sz w:val="22"/>
          <w:szCs w:val="22"/>
        </w:rPr>
        <w:t xml:space="preserve"> v zmysle zákona </w:t>
      </w:r>
      <w:r w:rsidR="008F7960" w:rsidRPr="00F537BD">
        <w:rPr>
          <w:rFonts w:asciiTheme="minorHAnsi" w:hAnsiTheme="minorHAnsi"/>
          <w:color w:val="auto"/>
          <w:sz w:val="22"/>
          <w:szCs w:val="22"/>
        </w:rPr>
        <w:t>č. 343/2015 Z. z. o verejnom obstarávaní a o zmene a doplnení niektorých zákonov v znení neskorších predpisov (ďalej len „ZVO“)</w:t>
      </w:r>
      <w:r w:rsidR="008F7960" w:rsidRPr="00F537BD">
        <w:rPr>
          <w:rFonts w:asciiTheme="minorHAnsi" w:hAnsiTheme="minorHAnsi" w:cstheme="minorHAnsi"/>
          <w:color w:val="auto"/>
          <w:sz w:val="22"/>
          <w:szCs w:val="22"/>
        </w:rPr>
        <w:t>/obstarávania v zmysle Usmernenia č.8 k obstarávaniu tovarov, stavebných prác a služieb financovaných z PRV SR 2014 - 2020</w:t>
      </w:r>
      <w:r w:rsidRPr="00F537BD">
        <w:rPr>
          <w:rFonts w:asciiTheme="minorHAnsi" w:hAnsiTheme="minorHAnsi" w:cstheme="minorHAnsi"/>
          <w:color w:val="auto"/>
          <w:sz w:val="22"/>
          <w:szCs w:val="22"/>
        </w:rPr>
        <w:t xml:space="preserve"> (teda kontrolu celého procesu verejného obstarávania</w:t>
      </w:r>
      <w:r w:rsidR="008F7960" w:rsidRPr="00F537BD">
        <w:rPr>
          <w:rFonts w:asciiTheme="minorHAnsi" w:hAnsiTheme="minorHAnsi" w:cstheme="minorHAnsi"/>
          <w:color w:val="auto"/>
          <w:sz w:val="22"/>
          <w:szCs w:val="22"/>
        </w:rPr>
        <w:t>/obstarávania</w:t>
      </w:r>
      <w:r w:rsidRPr="00F537BD">
        <w:rPr>
          <w:rFonts w:asciiTheme="minorHAnsi" w:hAnsiTheme="minorHAnsi" w:cstheme="minorHAnsi"/>
          <w:color w:val="auto"/>
          <w:sz w:val="22"/>
          <w:szCs w:val="22"/>
        </w:rPr>
        <w:t xml:space="preserve"> počnúc zverejnením výzvy až po uzavretie rámcovej zmluvy). PPA vykoná kontrolu v zmysle ods. 5, kapitoly 7.3.1.</w:t>
      </w:r>
      <w:r w:rsidR="008F0FCF" w:rsidRPr="00F537BD">
        <w:rPr>
          <w:rFonts w:asciiTheme="minorHAnsi" w:hAnsiTheme="minorHAnsi" w:cstheme="minorHAnsi"/>
          <w:color w:val="auto"/>
          <w:sz w:val="22"/>
          <w:szCs w:val="22"/>
        </w:rPr>
        <w:t xml:space="preserve"> Príručky pre prijímateľa LEADER.</w:t>
      </w:r>
    </w:p>
    <w:p w14:paraId="53092277" w14:textId="05B71AA3" w:rsidR="00570909" w:rsidRPr="0060135C" w:rsidRDefault="0060135C" w:rsidP="0060135C">
      <w:pPr>
        <w:pStyle w:val="Odsekzoznamu"/>
        <w:numPr>
          <w:ilvl w:val="0"/>
          <w:numId w:val="13"/>
        </w:numPr>
        <w:spacing w:after="0" w:line="240" w:lineRule="auto"/>
        <w:ind w:left="567" w:hanging="567"/>
        <w:rPr>
          <w:rFonts w:eastAsia="Calibri" w:cs="Calibri"/>
          <w:b/>
          <w:color w:val="auto"/>
          <w:sz w:val="22"/>
          <w:szCs w:val="22"/>
        </w:rPr>
      </w:pPr>
      <w:r w:rsidRPr="00F537BD">
        <w:rPr>
          <w:rFonts w:eastAsia="Calibri" w:cs="Calibri"/>
          <w:b/>
          <w:color w:val="auto"/>
          <w:sz w:val="22"/>
          <w:szCs w:val="22"/>
        </w:rPr>
        <w:t xml:space="preserve">Pri preukazovaní spôsobu stanovenia návrhu rozpočtu sa prijímateľ riadi Usmernením č. 8  Pôdohospodárskej platobnej agentúry k obstarávaniu tovarov, stavebných prác a služieb financovaných z PRV SR 2014 – 2022 v aktuálnom znení pre časť týkajúcu sa spôsobu určenia predpokladanej hodnoty zákazky. Nepredkladanie procesu výberu dodávateľa na PPA nemá vplyv na povinnosť prijímateľa </w:t>
      </w:r>
      <w:r w:rsidRPr="00F537BD">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zmysle Usmernenia č. 8 pri procese výberu dodávateľa.</w:t>
      </w:r>
      <w:r w:rsidRPr="00F537BD">
        <w:rPr>
          <w:rFonts w:asciiTheme="minorHAnsi" w:hAnsiTheme="minorHAnsi" w:cstheme="minorHAnsi"/>
          <w:color w:val="auto"/>
          <w:sz w:val="22"/>
          <w:szCs w:val="22"/>
        </w:rPr>
        <w:t xml:space="preserve"> </w:t>
      </w:r>
    </w:p>
    <w:p w14:paraId="6A49834E" w14:textId="08C13684" w:rsidR="000630DA" w:rsidRPr="00F537BD" w:rsidRDefault="000630DA" w:rsidP="000630DA">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Maximálna výška NFP na 1 projekt v rámci PRV (okrem aktivít zameraných na chod MAS a animácie) je 100 000 EUR. Suma 100 000 EUR sa považuje za maximálnu  výšku akejkoľvek verejnej podpory, ktorá sa má vyplatiť prijímateľovi, </w:t>
      </w:r>
      <w:proofErr w:type="spellStart"/>
      <w:r w:rsidRPr="00F537BD">
        <w:rPr>
          <w:rFonts w:asciiTheme="minorHAnsi" w:hAnsiTheme="minorHAnsi"/>
          <w:b/>
          <w:color w:val="auto"/>
          <w:sz w:val="22"/>
          <w:szCs w:val="22"/>
        </w:rPr>
        <w:t>t.j</w:t>
      </w:r>
      <w:proofErr w:type="spellEnd"/>
      <w:r w:rsidRPr="00F537BD">
        <w:rPr>
          <w:rFonts w:asciiTheme="minorHAnsi" w:hAnsiTheme="minorHAnsi"/>
          <w:b/>
          <w:color w:val="auto"/>
          <w:sz w:val="22"/>
          <w:szCs w:val="22"/>
        </w:rPr>
        <w:t>. žiadateľ v ŽoNFP musí deklarovať, či na projekt dostáva, alebo plánuje žiadať aj iné verejné podpory (spolufinancovanie žiadateľa v zmysle stanovenej intenzity pomoci sa pri stanovení verejnej podpory vyplatenej prijímateľovi neberie do úvahy</w:t>
      </w:r>
      <w:r w:rsidRPr="00F537BD">
        <w:rPr>
          <w:rFonts w:asciiTheme="minorHAnsi" w:hAnsiTheme="minorHAnsi"/>
          <w:color w:val="auto"/>
          <w:sz w:val="22"/>
          <w:szCs w:val="22"/>
        </w:rPr>
        <w:t>)</w:t>
      </w:r>
      <w:r w:rsidRPr="00F537BD">
        <w:rPr>
          <w:rFonts w:asciiTheme="minorHAnsi" w:hAnsiTheme="minorHAnsi"/>
          <w:b/>
          <w:color w:val="auto"/>
          <w:sz w:val="22"/>
          <w:szCs w:val="22"/>
        </w:rPr>
        <w:t>. Nie je umožnené umelé rozdeľovanie jednotlivých projektov na etapy, t. z. každý samostatný projekt musí byť po ukončení realizácie funkčný, životaschopný a pod.</w:t>
      </w:r>
    </w:p>
    <w:p w14:paraId="2A9FF4A0" w14:textId="042AA16A" w:rsidR="00FD2F0C" w:rsidRPr="00F537BD" w:rsidRDefault="00FD2F0C" w:rsidP="002720F5">
      <w:pPr>
        <w:numPr>
          <w:ilvl w:val="0"/>
          <w:numId w:val="13"/>
        </w:numPr>
        <w:spacing w:after="0" w:line="240" w:lineRule="auto"/>
        <w:ind w:left="567" w:hanging="567"/>
        <w:rPr>
          <w:rFonts w:asciiTheme="minorHAnsi" w:hAnsiTheme="minorHAnsi" w:cstheme="minorHAnsi"/>
          <w:color w:val="auto"/>
          <w:sz w:val="22"/>
          <w:szCs w:val="22"/>
        </w:rPr>
      </w:pPr>
      <w:r w:rsidRPr="00F537BD">
        <w:rPr>
          <w:rFonts w:asciiTheme="minorHAnsi" w:hAnsiTheme="minorHAnsi"/>
          <w:b/>
          <w:color w:val="auto"/>
          <w:sz w:val="22"/>
          <w:szCs w:val="22"/>
        </w:rPr>
        <w:t xml:space="preserve">Aplikáciou zjednodušeného vykazovania výdavkov: </w:t>
      </w:r>
    </w:p>
    <w:tbl>
      <w:tblPr>
        <w:tblStyle w:val="Mriekatabuky"/>
        <w:tblW w:w="13750" w:type="dxa"/>
        <w:tblInd w:w="562" w:type="dxa"/>
        <w:shd w:val="clear" w:color="auto" w:fill="EDEDED" w:themeFill="accent3" w:themeFillTint="33"/>
        <w:tblLook w:val="04A0" w:firstRow="1" w:lastRow="0" w:firstColumn="1" w:lastColumn="0" w:noHBand="0" w:noVBand="1"/>
      </w:tblPr>
      <w:tblGrid>
        <w:gridCol w:w="13750"/>
      </w:tblGrid>
      <w:tr w:rsidR="00F537BD" w:rsidRPr="00F537BD" w14:paraId="5C646FE2" w14:textId="77777777" w:rsidTr="00FD2F0C">
        <w:tc>
          <w:tcPr>
            <w:tcW w:w="13750" w:type="dxa"/>
            <w:shd w:val="clear" w:color="auto" w:fill="EDEDED" w:themeFill="accent3" w:themeFillTint="33"/>
          </w:tcPr>
          <w:p w14:paraId="5578799D" w14:textId="77777777" w:rsidR="00FD2F0C" w:rsidRPr="00F537BD" w:rsidRDefault="00FD2F0C" w:rsidP="002720F5">
            <w:pPr>
              <w:pStyle w:val="Odsekzoznamu"/>
              <w:numPr>
                <w:ilvl w:val="0"/>
                <w:numId w:val="34"/>
              </w:numPr>
              <w:tabs>
                <w:tab w:val="clear" w:pos="720"/>
                <w:tab w:val="num" w:pos="209"/>
              </w:tabs>
              <w:spacing w:after="0" w:line="240" w:lineRule="auto"/>
              <w:ind w:left="209" w:hanging="209"/>
              <w:rPr>
                <w:rFonts w:asciiTheme="minorHAnsi" w:hAnsiTheme="minorHAnsi" w:cstheme="minorHAnsi"/>
                <w:b/>
                <w:color w:val="auto"/>
                <w:sz w:val="22"/>
                <w:szCs w:val="22"/>
              </w:rPr>
            </w:pPr>
            <w:r w:rsidRPr="00F537BD">
              <w:rPr>
                <w:rFonts w:asciiTheme="minorHAnsi" w:hAnsiTheme="minorHAnsi"/>
                <w:b/>
                <w:color w:val="auto"/>
                <w:sz w:val="22"/>
                <w:szCs w:val="22"/>
              </w:rPr>
              <w:t>PPA u </w:t>
            </w:r>
            <w:proofErr w:type="spellStart"/>
            <w:r w:rsidRPr="00F537BD">
              <w:rPr>
                <w:rFonts w:asciiTheme="minorHAnsi" w:hAnsiTheme="minorHAnsi"/>
                <w:b/>
                <w:color w:val="auto"/>
                <w:sz w:val="22"/>
                <w:szCs w:val="22"/>
              </w:rPr>
              <w:t>podopatrení</w:t>
            </w:r>
            <w:proofErr w:type="spellEnd"/>
            <w:r w:rsidRPr="00F537BD">
              <w:rPr>
                <w:rFonts w:asciiTheme="minorHAnsi" w:hAnsiTheme="minorHAnsi"/>
                <w:b/>
                <w:color w:val="auto"/>
                <w:sz w:val="22"/>
                <w:szCs w:val="22"/>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w:t>
            </w:r>
            <w:r w:rsidRPr="00F537BD">
              <w:rPr>
                <w:rFonts w:asciiTheme="minorHAnsi" w:hAnsiTheme="minorHAnsi" w:cstheme="minorHAnsi"/>
                <w:b/>
                <w:color w:val="auto"/>
                <w:sz w:val="22"/>
                <w:szCs w:val="22"/>
              </w:rPr>
              <w:t>zákon o rozpočtových pravidlách a pod. (uvedené znamená, že nie sú vylúčené kontroly akou je napr. kontrola procesu VO relevantnými kontrolnými orgánmi),</w:t>
            </w:r>
          </w:p>
          <w:p w14:paraId="09DE4D90" w14:textId="0CC1E9A5" w:rsidR="00FD2F0C" w:rsidRPr="00F537BD"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auto"/>
                <w:sz w:val="22"/>
                <w:szCs w:val="22"/>
              </w:rPr>
            </w:pPr>
            <w:r w:rsidRPr="00F537BD">
              <w:rPr>
                <w:rFonts w:asciiTheme="minorHAnsi" w:hAnsiTheme="minorHAnsi" w:cstheme="minorHAnsi"/>
                <w:b/>
                <w:bCs/>
                <w:color w:val="auto"/>
                <w:sz w:val="22"/>
                <w:szCs w:val="22"/>
                <w:lang w:eastAsia="sk-SK"/>
              </w:rPr>
              <w:t xml:space="preserve">žiadateľ/prijímateľ, ktorý je  verejným obstarávateľom podľa §7  </w:t>
            </w:r>
            <w:r w:rsidR="002720F5" w:rsidRPr="00F537BD">
              <w:rPr>
                <w:rFonts w:asciiTheme="minorHAnsi" w:eastAsia="Times New Roman" w:hAnsiTheme="minorHAnsi" w:cstheme="minorHAnsi"/>
                <w:b/>
                <w:color w:val="auto"/>
                <w:sz w:val="22"/>
                <w:szCs w:val="22"/>
                <w:lang w:eastAsia="sk-SK"/>
              </w:rPr>
              <w:t>ZVO</w:t>
            </w:r>
            <w:r w:rsidRPr="00F537BD">
              <w:rPr>
                <w:rFonts w:asciiTheme="minorHAnsi" w:eastAsia="Times New Roman" w:hAnsiTheme="minorHAnsi" w:cstheme="minorHAnsi"/>
                <w:b/>
                <w:color w:val="auto"/>
                <w:sz w:val="22"/>
                <w:szCs w:val="22"/>
                <w:lang w:eastAsia="sk-SK"/>
              </w:rPr>
              <w:t xml:space="preserve"> </w:t>
            </w:r>
            <w:r w:rsidRPr="00F537BD">
              <w:rPr>
                <w:rFonts w:asciiTheme="minorHAnsi" w:hAnsiTheme="minorHAnsi" w:cstheme="minorHAnsi"/>
                <w:b/>
                <w:bCs/>
                <w:color w:val="auto"/>
                <w:sz w:val="22"/>
                <w:szCs w:val="22"/>
                <w:lang w:eastAsia="sk-SK"/>
              </w:rPr>
              <w:t>alebo obstarávateľom  (§ 9ZVO) je povinný postupovať v zmysle</w:t>
            </w:r>
            <w:r w:rsidRPr="00F537BD">
              <w:rPr>
                <w:rFonts w:asciiTheme="minorHAnsi" w:hAnsiTheme="minorHAnsi"/>
                <w:b/>
                <w:bCs/>
                <w:color w:val="auto"/>
                <w:sz w:val="22"/>
                <w:szCs w:val="22"/>
                <w:lang w:eastAsia="sk-SK"/>
              </w:rPr>
              <w:t xml:space="preserve"> ustanovení tohto zákona,</w:t>
            </w:r>
          </w:p>
          <w:p w14:paraId="30523267" w14:textId="4118D00A" w:rsidR="00FD2F0C" w:rsidRPr="00F537BD" w:rsidRDefault="00FD2F0C" w:rsidP="002720F5">
            <w:pPr>
              <w:pStyle w:val="Odsekzoznamu"/>
              <w:numPr>
                <w:ilvl w:val="0"/>
                <w:numId w:val="34"/>
              </w:numPr>
              <w:tabs>
                <w:tab w:val="clear" w:pos="720"/>
                <w:tab w:val="num" w:pos="209"/>
              </w:tabs>
              <w:spacing w:after="0" w:line="240" w:lineRule="auto"/>
              <w:ind w:left="209" w:hanging="142"/>
              <w:rPr>
                <w:rFonts w:asciiTheme="minorHAnsi" w:hAnsiTheme="minorHAnsi"/>
                <w:b/>
                <w:color w:val="auto"/>
                <w:sz w:val="22"/>
                <w:szCs w:val="22"/>
                <w:u w:val="single"/>
              </w:rPr>
            </w:pPr>
            <w:r w:rsidRPr="00F537BD">
              <w:rPr>
                <w:rFonts w:asciiTheme="minorHAnsi" w:hAnsiTheme="minorHAnsi"/>
                <w:b/>
                <w:bCs/>
                <w:color w:val="auto"/>
                <w:sz w:val="22"/>
                <w:szCs w:val="22"/>
                <w:lang w:eastAsia="sk-SK"/>
              </w:rPr>
              <w:t xml:space="preserve">žiadateľ/prijímateľ v rámci podopatrenia 19.4, ktorý aplikuje </w:t>
            </w:r>
            <w:r w:rsidRPr="00F537BD">
              <w:rPr>
                <w:rFonts w:asciiTheme="minorHAnsi" w:hAnsiTheme="minorHAnsi" w:cstheme="minorHAnsi"/>
                <w:b/>
                <w:color w:val="auto"/>
                <w:sz w:val="22"/>
                <w:szCs w:val="22"/>
              </w:rPr>
              <w:t>paušálnu sadzbu 22% je povinný  pri obstarávaní tovarov, stavebných prác a služieb postupovať v súlade s</w:t>
            </w:r>
            <w:r w:rsidR="0050360E">
              <w:rPr>
                <w:rFonts w:asciiTheme="minorHAnsi" w:hAnsiTheme="minorHAnsi" w:cstheme="minorHAnsi"/>
                <w:b/>
                <w:color w:val="auto"/>
                <w:sz w:val="22"/>
                <w:szCs w:val="22"/>
              </w:rPr>
              <w:t> </w:t>
            </w:r>
            <w:r w:rsidRPr="00F537BD">
              <w:rPr>
                <w:b/>
                <w:color w:val="auto"/>
                <w:sz w:val="22"/>
                <w:szCs w:val="22"/>
              </w:rPr>
              <w:t>Usmernením</w:t>
            </w:r>
            <w:r w:rsidR="0050360E">
              <w:rPr>
                <w:b/>
                <w:color w:val="auto"/>
                <w:sz w:val="22"/>
                <w:szCs w:val="22"/>
              </w:rPr>
              <w:t xml:space="preserve"> </w:t>
            </w:r>
            <w:r w:rsidR="0050360E" w:rsidRPr="0050360E">
              <w:rPr>
                <w:b/>
                <w:color w:val="FF0000"/>
                <w:sz w:val="22"/>
                <w:szCs w:val="22"/>
              </w:rPr>
              <w:t>PPA</w:t>
            </w:r>
            <w:r w:rsidRPr="00F537BD">
              <w:rPr>
                <w:b/>
                <w:color w:val="auto"/>
                <w:sz w:val="22"/>
                <w:szCs w:val="22"/>
              </w:rPr>
              <w:t xml:space="preserve"> </w:t>
            </w:r>
            <w:r w:rsidRPr="0050360E">
              <w:rPr>
                <w:b/>
                <w:strike/>
                <w:color w:val="00B050"/>
                <w:sz w:val="22"/>
                <w:szCs w:val="22"/>
              </w:rPr>
              <w:t>Pôdohospodárskej platobnej agentúry</w:t>
            </w:r>
            <w:r w:rsidRPr="0050360E">
              <w:rPr>
                <w:b/>
                <w:color w:val="00B050"/>
                <w:sz w:val="22"/>
                <w:szCs w:val="22"/>
              </w:rPr>
              <w:t xml:space="preserve"> </w:t>
            </w:r>
            <w:r w:rsidR="0050360E">
              <w:rPr>
                <w:b/>
                <w:color w:val="auto"/>
                <w:sz w:val="22"/>
                <w:szCs w:val="22"/>
              </w:rPr>
              <w:t xml:space="preserve">č. 8 </w:t>
            </w:r>
            <w:r w:rsidRPr="0050360E">
              <w:rPr>
                <w:b/>
                <w:strike/>
                <w:color w:val="00B050"/>
                <w:sz w:val="22"/>
                <w:szCs w:val="22"/>
              </w:rPr>
              <w:t>2017 k obstarávaniu tovarov, stavebných prác a služieb financovaných z PRV SR 2014 – 2022</w:t>
            </w:r>
            <w:r w:rsidRPr="00F537BD">
              <w:rPr>
                <w:b/>
                <w:color w:val="auto"/>
                <w:sz w:val="22"/>
                <w:szCs w:val="22"/>
              </w:rPr>
              <w:t>.</w:t>
            </w:r>
            <w:r w:rsidRPr="00F537BD">
              <w:rPr>
                <w:b/>
                <w:color w:val="auto"/>
                <w:sz w:val="22"/>
                <w:szCs w:val="22"/>
                <w:u w:val="single"/>
              </w:rPr>
              <w:t xml:space="preserve"> </w:t>
            </w:r>
          </w:p>
        </w:tc>
      </w:tr>
    </w:tbl>
    <w:p w14:paraId="355C558B" w14:textId="7A189CC2" w:rsidR="00E9658C" w:rsidRDefault="00E9658C" w:rsidP="00FD2F0C">
      <w:pPr>
        <w:spacing w:after="0" w:line="240" w:lineRule="auto"/>
        <w:rPr>
          <w:rFonts w:asciiTheme="minorHAnsi" w:hAnsiTheme="minorHAnsi" w:cstheme="minorHAnsi"/>
          <w:b/>
          <w:color w:val="auto"/>
          <w:sz w:val="22"/>
          <w:szCs w:val="22"/>
        </w:rPr>
      </w:pPr>
    </w:p>
    <w:p w14:paraId="1D42BD2F" w14:textId="73134F16" w:rsidR="0060135C" w:rsidRPr="00F44444" w:rsidRDefault="0060135C" w:rsidP="00FD2F0C">
      <w:pPr>
        <w:spacing w:after="0" w:line="240" w:lineRule="auto"/>
        <w:rPr>
          <w:rFonts w:asciiTheme="minorHAnsi" w:hAnsiTheme="minorHAnsi" w:cstheme="minorHAnsi"/>
          <w:b/>
          <w:color w:val="FF0000"/>
          <w:sz w:val="22"/>
          <w:szCs w:val="22"/>
        </w:rPr>
      </w:pPr>
      <w:r w:rsidRPr="00F44444">
        <w:rPr>
          <w:rFonts w:asciiTheme="minorHAnsi" w:hAnsiTheme="minorHAnsi" w:cstheme="minorHAnsi"/>
          <w:b/>
          <w:color w:val="FF0000"/>
          <w:sz w:val="22"/>
          <w:szCs w:val="22"/>
        </w:rPr>
        <w:t>Skutočné vykazovanie výdavkov</w:t>
      </w:r>
    </w:p>
    <w:p w14:paraId="65AD4AF7" w14:textId="704F22C8" w:rsidR="0060135C" w:rsidRDefault="0060135C" w:rsidP="0060135C">
      <w:pPr>
        <w:pStyle w:val="odseky"/>
        <w:numPr>
          <w:ilvl w:val="0"/>
          <w:numId w:val="0"/>
        </w:numPr>
        <w:tabs>
          <w:tab w:val="left" w:pos="708"/>
        </w:tabs>
        <w:rPr>
          <w:rFonts w:asciiTheme="minorHAnsi" w:hAnsiTheme="minorHAnsi" w:cstheme="minorHAnsi"/>
          <w:color w:val="FF0000"/>
          <w:sz w:val="22"/>
          <w:szCs w:val="22"/>
        </w:rPr>
      </w:pPr>
      <w:r w:rsidRPr="0060135C">
        <w:rPr>
          <w:rFonts w:asciiTheme="minorHAnsi" w:hAnsiTheme="minorHAnsi" w:cstheme="minorHAnsi"/>
          <w:color w:val="FF0000"/>
          <w:sz w:val="22"/>
          <w:szCs w:val="22"/>
        </w:rPr>
        <w:t xml:space="preserve">V rámci </w:t>
      </w:r>
      <w:r w:rsidRPr="0060135C">
        <w:rPr>
          <w:rFonts w:asciiTheme="minorHAnsi" w:eastAsia="Calibri" w:hAnsiTheme="minorHAnsi" w:cstheme="minorHAnsi"/>
          <w:color w:val="FF0000"/>
          <w:sz w:val="22"/>
          <w:szCs w:val="22"/>
        </w:rPr>
        <w:t>pod</w:t>
      </w:r>
      <w:r>
        <w:rPr>
          <w:rFonts w:asciiTheme="minorHAnsi" w:eastAsia="Calibri" w:hAnsiTheme="minorHAnsi" w:cstheme="minorHAnsi"/>
          <w:color w:val="FF0000"/>
          <w:sz w:val="22"/>
          <w:szCs w:val="22"/>
        </w:rPr>
        <w:t>o</w:t>
      </w:r>
      <w:r w:rsidRPr="0060135C">
        <w:rPr>
          <w:rFonts w:asciiTheme="minorHAnsi" w:eastAsia="Calibri" w:hAnsiTheme="minorHAnsi" w:cstheme="minorHAnsi"/>
          <w:color w:val="FF0000"/>
          <w:sz w:val="22"/>
          <w:szCs w:val="22"/>
        </w:rPr>
        <w:t xml:space="preserve">patrenia </w:t>
      </w:r>
      <w:r w:rsidRPr="0060135C">
        <w:rPr>
          <w:rFonts w:asciiTheme="minorHAnsi" w:hAnsiTheme="minorHAnsi" w:cstheme="minorHAnsi"/>
          <w:color w:val="FF0000"/>
          <w:sz w:val="22"/>
          <w:szCs w:val="22"/>
        </w:rPr>
        <w:t>7.2, podopatrenia 7.4 a podopatrenia 7.5 sa aplikuje skutočné vykazovanie výdavkov</w:t>
      </w:r>
      <w:r w:rsidRPr="0060135C">
        <w:rPr>
          <w:rStyle w:val="Odkaznapoznmkupodiarou"/>
          <w:rFonts w:asciiTheme="minorHAnsi" w:hAnsiTheme="minorHAnsi" w:cstheme="minorHAnsi"/>
          <w:color w:val="FF0000"/>
          <w:sz w:val="22"/>
          <w:szCs w:val="22"/>
        </w:rPr>
        <w:footnoteReference w:id="1"/>
      </w:r>
      <w:r w:rsidRPr="0060135C">
        <w:rPr>
          <w:rFonts w:asciiTheme="minorHAnsi" w:hAnsiTheme="minorHAnsi" w:cstheme="minorHAnsi"/>
          <w:color w:val="FF0000"/>
          <w:sz w:val="22"/>
          <w:szCs w:val="22"/>
        </w:rPr>
        <w:t xml:space="preserve">, žiadateľ/prijímateľ postupuje v zmysle </w:t>
      </w:r>
      <w:r>
        <w:rPr>
          <w:rFonts w:asciiTheme="minorHAnsi" w:hAnsiTheme="minorHAnsi" w:cstheme="minorHAnsi"/>
          <w:color w:val="FF0000"/>
          <w:sz w:val="22"/>
          <w:szCs w:val="22"/>
        </w:rPr>
        <w:t>ZVO</w:t>
      </w:r>
      <w:r w:rsidRPr="0060135C">
        <w:rPr>
          <w:rFonts w:asciiTheme="minorHAnsi" w:hAnsiTheme="minorHAnsi" w:cstheme="minorHAnsi"/>
          <w:color w:val="FF0000"/>
          <w:sz w:val="22"/>
          <w:szCs w:val="22"/>
        </w:rPr>
        <w:t xml:space="preserve">, resp. v zmysle Usmernenia </w:t>
      </w:r>
      <w:ins w:id="1" w:author="Sejna Milan" w:date="2024-12-12T16:21:00Z">
        <w:r w:rsidR="00114ED7">
          <w:rPr>
            <w:rFonts w:asciiTheme="minorHAnsi" w:hAnsiTheme="minorHAnsi" w:cstheme="minorHAnsi"/>
            <w:color w:val="FF0000"/>
            <w:sz w:val="22"/>
            <w:szCs w:val="22"/>
          </w:rPr>
          <w:t xml:space="preserve">PPA </w:t>
        </w:r>
      </w:ins>
      <w:r w:rsidRPr="0060135C">
        <w:rPr>
          <w:rFonts w:asciiTheme="minorHAnsi" w:hAnsiTheme="minorHAnsi" w:cstheme="minorHAnsi"/>
          <w:color w:val="FF0000"/>
          <w:sz w:val="22"/>
          <w:szCs w:val="22"/>
        </w:rPr>
        <w:t>č.8</w:t>
      </w:r>
      <w:ins w:id="2" w:author="Sejna Milan" w:date="2024-12-12T16:21:00Z">
        <w:r w:rsidR="00114ED7">
          <w:rPr>
            <w:rFonts w:asciiTheme="minorHAnsi" w:hAnsiTheme="minorHAnsi" w:cstheme="minorHAnsi"/>
            <w:color w:val="FF0000"/>
            <w:sz w:val="22"/>
            <w:szCs w:val="22"/>
          </w:rPr>
          <w:t>/2017</w:t>
        </w:r>
      </w:ins>
      <w:r w:rsidRPr="0060135C">
        <w:rPr>
          <w:rFonts w:asciiTheme="minorHAnsi" w:hAnsiTheme="minorHAnsi" w:cstheme="minorHAnsi"/>
          <w:color w:val="FF0000"/>
          <w:sz w:val="22"/>
          <w:szCs w:val="22"/>
        </w:rPr>
        <w:t xml:space="preserve"> k obstarávaniu tovarov, stavebných prác a služieb financovaných z PRV SR 2014 – 2020 (ďalej len „Usmernenie PPA č.8). </w:t>
      </w:r>
      <w:r w:rsidRPr="0060135C">
        <w:rPr>
          <w:rFonts w:asciiTheme="minorHAnsi" w:hAnsiTheme="minorHAnsi" w:cstheme="minorHAnsi"/>
          <w:color w:val="FF0000"/>
          <w:sz w:val="22"/>
          <w:szCs w:val="22"/>
        </w:rPr>
        <w:lastRenderedPageBreak/>
        <w:t xml:space="preserve">Žiadateľ/prijímateľ podopatrenia 7.2, podopatrenia 7.4 a podopatrenia 7.5 v prípade, ak podľa ZVO identifikuje, že PHZ je do 50 000 EUR bez DPH, </w:t>
      </w:r>
      <w:r w:rsidRPr="0060135C">
        <w:rPr>
          <w:rFonts w:asciiTheme="minorHAnsi" w:hAnsiTheme="minorHAnsi" w:cstheme="minorHAnsi"/>
          <w:b/>
          <w:color w:val="FF0000"/>
          <w:sz w:val="22"/>
          <w:szCs w:val="22"/>
          <w:u w:val="single"/>
        </w:rPr>
        <w:t>vykonáva PHZ v zmysle ustanovení ZVO a nepostupuje podľa Usmernenia č. 8 PPA.</w:t>
      </w:r>
      <w:r w:rsidR="00F44444">
        <w:rPr>
          <w:rFonts w:asciiTheme="minorHAnsi" w:hAnsiTheme="minorHAnsi" w:cstheme="minorHAnsi"/>
          <w:color w:val="FF0000"/>
          <w:sz w:val="22"/>
          <w:szCs w:val="22"/>
        </w:rPr>
        <w:t xml:space="preserve"> </w:t>
      </w:r>
      <w:r w:rsidRPr="0060135C">
        <w:rPr>
          <w:rFonts w:asciiTheme="minorHAnsi" w:hAnsiTheme="minorHAnsi" w:cstheme="minorHAnsi"/>
          <w:color w:val="FF0000"/>
          <w:sz w:val="22"/>
          <w:szCs w:val="22"/>
        </w:rPr>
        <w:t xml:space="preserve">Verejný obstarávateľ pri obstarávaní tovarov, stavebných prác a služieb, ktorých predpokladaná hodnota je vyššia ako 50 000 EUR bez DPH postupuje v zmysle ZVO. </w:t>
      </w:r>
    </w:p>
    <w:p w14:paraId="508C4540" w14:textId="30497F18" w:rsidR="00C56AB9" w:rsidRDefault="00C56AB9" w:rsidP="0060135C">
      <w:pPr>
        <w:pStyle w:val="odseky"/>
        <w:numPr>
          <w:ilvl w:val="0"/>
          <w:numId w:val="0"/>
        </w:numPr>
        <w:tabs>
          <w:tab w:val="left" w:pos="708"/>
        </w:tabs>
        <w:rPr>
          <w:rFonts w:asciiTheme="minorHAnsi" w:hAnsiTheme="minorHAnsi" w:cstheme="minorHAnsi"/>
          <w:color w:val="FF0000"/>
          <w:sz w:val="22"/>
          <w:szCs w:val="22"/>
        </w:rPr>
      </w:pPr>
    </w:p>
    <w:p w14:paraId="7B4D82BF" w14:textId="679DCAC0" w:rsidR="00C56AB9" w:rsidRPr="00C56AB9" w:rsidRDefault="00C56AB9" w:rsidP="00C56AB9">
      <w:pPr>
        <w:autoSpaceDE w:val="0"/>
        <w:autoSpaceDN w:val="0"/>
        <w:adjustRightInd w:val="0"/>
        <w:spacing w:after="0" w:line="240" w:lineRule="auto"/>
        <w:rPr>
          <w:rFonts w:asciiTheme="minorHAnsi" w:eastAsia="Times New Roman" w:hAnsiTheme="minorHAnsi" w:cstheme="minorHAnsi"/>
          <w:color w:val="FF0000"/>
          <w:sz w:val="22"/>
          <w:szCs w:val="22"/>
          <w:lang w:eastAsia="en-GB"/>
        </w:rPr>
      </w:pPr>
      <w:r w:rsidRPr="00C56AB9">
        <w:rPr>
          <w:rFonts w:eastAsia="Calibri" w:cs="Calibri"/>
          <w:b/>
          <w:color w:val="FF0000"/>
          <w:sz w:val="22"/>
          <w:szCs w:val="22"/>
        </w:rPr>
        <w:t xml:space="preserve">V prípade podopatrenia 7.2, podopatrenia 7.4, podopatrenia 7.5, ktorých celkové výdavky projektu presahujú sumu 100 000 EUR (bez ohľadu na intenzitu pomoci) nebude uplatňovaná jednorazová platba (návrh rozpočtu) v rámci zjednodušeného vykazovania výdavkov - </w:t>
      </w:r>
      <w:r w:rsidRPr="00C56AB9">
        <w:rPr>
          <w:rFonts w:eastAsia="Calibri" w:cs="Calibri"/>
          <w:b/>
          <w:color w:val="FF0000"/>
          <w:sz w:val="22"/>
          <w:szCs w:val="22"/>
          <w:shd w:val="clear" w:color="auto" w:fill="FFFFFF"/>
        </w:rPr>
        <w:t xml:space="preserve">žiadateľ/prijímateľ je povinný postupovať v zmysle </w:t>
      </w:r>
      <w:r w:rsidRPr="00C56AB9">
        <w:rPr>
          <w:rFonts w:eastAsia="Calibri" w:cs="Calibri"/>
          <w:b/>
          <w:color w:val="FF0000"/>
          <w:sz w:val="22"/>
          <w:szCs w:val="22"/>
        </w:rPr>
        <w:t>ZVO alebo prostredníctvom Usmernenia č.8  PPA</w:t>
      </w:r>
      <w:r>
        <w:rPr>
          <w:rFonts w:asciiTheme="minorHAnsi" w:eastAsia="Times New Roman" w:hAnsiTheme="minorHAnsi" w:cstheme="minorHAnsi"/>
          <w:color w:val="FF0000"/>
          <w:sz w:val="22"/>
          <w:szCs w:val="22"/>
          <w:lang w:eastAsia="en-GB"/>
        </w:rPr>
        <w:t>.</w:t>
      </w:r>
      <w:r w:rsidRPr="00C56AB9">
        <w:rPr>
          <w:rFonts w:asciiTheme="minorHAnsi" w:eastAsia="Times New Roman" w:hAnsiTheme="minorHAnsi" w:cstheme="minorHAnsi"/>
          <w:color w:val="FF0000"/>
          <w:sz w:val="22"/>
          <w:szCs w:val="22"/>
          <w:lang w:eastAsia="en-GB"/>
        </w:rPr>
        <w:t xml:space="preserve"> </w:t>
      </w:r>
    </w:p>
    <w:p w14:paraId="0E9D8334" w14:textId="77777777" w:rsidR="00C56AB9" w:rsidRDefault="00C56AB9" w:rsidP="0060135C">
      <w:pPr>
        <w:pStyle w:val="odseky"/>
        <w:numPr>
          <w:ilvl w:val="0"/>
          <w:numId w:val="0"/>
        </w:numPr>
        <w:tabs>
          <w:tab w:val="left" w:pos="708"/>
        </w:tabs>
        <w:rPr>
          <w:rFonts w:asciiTheme="minorHAnsi" w:hAnsiTheme="minorHAnsi" w:cstheme="minorHAnsi"/>
          <w:color w:val="FF0000"/>
          <w:sz w:val="22"/>
          <w:szCs w:val="22"/>
        </w:rPr>
      </w:pPr>
    </w:p>
    <w:p w14:paraId="2572470F" w14:textId="49CE8F02" w:rsidR="0060135C" w:rsidRPr="00F537BD" w:rsidRDefault="0060135C" w:rsidP="00FD2F0C">
      <w:pPr>
        <w:spacing w:after="0" w:line="240" w:lineRule="auto"/>
        <w:rPr>
          <w:rFonts w:asciiTheme="minorHAnsi" w:hAnsiTheme="minorHAnsi" w:cstheme="minorHAnsi"/>
          <w:b/>
          <w:color w:val="auto"/>
          <w:sz w:val="22"/>
          <w:szCs w:val="22"/>
        </w:rPr>
      </w:pPr>
    </w:p>
    <w:p w14:paraId="460D68B2" w14:textId="7B9C92AA" w:rsidR="00A82A31" w:rsidRPr="00F537BD" w:rsidRDefault="00A82A31" w:rsidP="002720F5">
      <w:pPr>
        <w:pStyle w:val="Default"/>
        <w:numPr>
          <w:ilvl w:val="1"/>
          <w:numId w:val="12"/>
        </w:numPr>
        <w:ind w:left="426" w:hanging="426"/>
        <w:rPr>
          <w:b/>
          <w:i/>
          <w:color w:val="auto"/>
          <w:sz w:val="22"/>
          <w:szCs w:val="22"/>
        </w:rPr>
      </w:pPr>
      <w:r w:rsidRPr="00F537BD">
        <w:rPr>
          <w:rFonts w:asciiTheme="minorHAnsi" w:hAnsiTheme="minorHAnsi" w:cstheme="minorHAnsi"/>
          <w:b/>
          <w:i/>
          <w:color w:val="auto"/>
          <w:sz w:val="22"/>
          <w:szCs w:val="22"/>
        </w:rPr>
        <w:t>Štandardná stupnica jednotkových výdavkov</w:t>
      </w:r>
    </w:p>
    <w:p w14:paraId="4DBA85CD" w14:textId="5AEAA1CE" w:rsidR="00A82A31" w:rsidRPr="00F537BD" w:rsidRDefault="00761EE7" w:rsidP="002720F5">
      <w:pPr>
        <w:pStyle w:val="Odsekzoznamu"/>
        <w:numPr>
          <w:ilvl w:val="0"/>
          <w:numId w:val="14"/>
        </w:numPr>
        <w:autoSpaceDE w:val="0"/>
        <w:autoSpaceDN w:val="0"/>
        <w:adjustRightInd w:val="0"/>
        <w:spacing w:after="0" w:line="240" w:lineRule="auto"/>
        <w:ind w:left="426" w:hanging="426"/>
        <w:rPr>
          <w:rFonts w:asciiTheme="minorHAnsi" w:hAnsiTheme="minorHAnsi"/>
          <w:color w:val="auto"/>
          <w:sz w:val="22"/>
          <w:szCs w:val="22"/>
        </w:rPr>
      </w:pPr>
      <w:r w:rsidRPr="00F537BD">
        <w:rPr>
          <w:rFonts w:asciiTheme="minorHAnsi" w:hAnsiTheme="minorHAnsi"/>
          <w:color w:val="auto"/>
          <w:sz w:val="22"/>
          <w:szCs w:val="22"/>
        </w:rPr>
        <w:t>Štandardná stupnica jednotkových výdavkov</w:t>
      </w:r>
      <w:r w:rsidR="00E9658C" w:rsidRPr="00F537BD">
        <w:rPr>
          <w:rFonts w:asciiTheme="minorHAnsi" w:hAnsiTheme="minorHAnsi"/>
          <w:color w:val="auto"/>
          <w:sz w:val="22"/>
          <w:szCs w:val="22"/>
        </w:rPr>
        <w:t xml:space="preserve">, </w:t>
      </w:r>
      <w:r w:rsidR="00D10881" w:rsidRPr="00F537BD">
        <w:rPr>
          <w:rFonts w:asciiTheme="minorHAnsi" w:hAnsiTheme="minorHAnsi"/>
          <w:color w:val="auto"/>
          <w:sz w:val="22"/>
          <w:szCs w:val="22"/>
        </w:rPr>
        <w:t>resp.</w:t>
      </w:r>
      <w:r w:rsidR="00634429" w:rsidRPr="00F537BD">
        <w:rPr>
          <w:rFonts w:asciiTheme="minorHAnsi" w:hAnsiTheme="minorHAnsi"/>
          <w:color w:val="auto"/>
          <w:sz w:val="22"/>
          <w:szCs w:val="22"/>
        </w:rPr>
        <w:t xml:space="preserve"> </w:t>
      </w:r>
      <w:r w:rsidR="007A2A97" w:rsidRPr="00F537BD">
        <w:rPr>
          <w:rFonts w:asciiTheme="minorHAnsi" w:hAnsiTheme="minorHAnsi"/>
          <w:b/>
          <w:bCs/>
          <w:color w:val="auto"/>
          <w:sz w:val="22"/>
          <w:szCs w:val="22"/>
          <w:lang w:eastAsia="sk-SK"/>
        </w:rPr>
        <w:t xml:space="preserve">katalóg cien </w:t>
      </w:r>
      <w:r w:rsidR="00A82A31" w:rsidRPr="00F537BD">
        <w:rPr>
          <w:rFonts w:asciiTheme="minorHAnsi" w:hAnsiTheme="minorHAnsi"/>
          <w:color w:val="auto"/>
          <w:sz w:val="22"/>
          <w:szCs w:val="22"/>
        </w:rPr>
        <w:t xml:space="preserve">pre príslušné podopatrenia v rámci stratégie CLLD </w:t>
      </w:r>
      <w:r w:rsidRPr="00F537BD">
        <w:rPr>
          <w:rFonts w:asciiTheme="minorHAnsi" w:hAnsiTheme="minorHAnsi"/>
          <w:color w:val="auto"/>
          <w:sz w:val="22"/>
          <w:szCs w:val="22"/>
        </w:rPr>
        <w:t>je zverejnený na webovom sídle PPA</w:t>
      </w:r>
      <w:r w:rsidR="00D10881" w:rsidRPr="00F537BD">
        <w:rPr>
          <w:rFonts w:asciiTheme="minorHAnsi" w:hAnsiTheme="minorHAnsi"/>
          <w:color w:val="auto"/>
          <w:sz w:val="22"/>
          <w:szCs w:val="22"/>
        </w:rPr>
        <w:t xml:space="preserve"> </w:t>
      </w:r>
      <w:hyperlink r:id="rId8" w:history="1">
        <w:r w:rsidR="00D10881" w:rsidRPr="00F537BD">
          <w:rPr>
            <w:rStyle w:val="Hypertextovprepojenie"/>
            <w:rFonts w:asciiTheme="minorHAnsi" w:hAnsiTheme="minorHAnsi"/>
            <w:color w:val="auto"/>
            <w:sz w:val="22"/>
            <w:szCs w:val="22"/>
          </w:rPr>
          <w:t>www.apa.sk</w:t>
        </w:r>
      </w:hyperlink>
      <w:r w:rsidR="00D10881" w:rsidRPr="00F537BD">
        <w:rPr>
          <w:rFonts w:asciiTheme="minorHAnsi" w:hAnsiTheme="minorHAnsi"/>
          <w:color w:val="auto"/>
          <w:sz w:val="22"/>
          <w:szCs w:val="22"/>
        </w:rPr>
        <w:t xml:space="preserve">. </w:t>
      </w:r>
      <w:r w:rsidR="007A2A97" w:rsidRPr="00F537BD">
        <w:rPr>
          <w:rFonts w:asciiTheme="minorHAnsi" w:hAnsiTheme="minorHAnsi"/>
          <w:color w:val="auto"/>
          <w:sz w:val="22"/>
          <w:szCs w:val="22"/>
        </w:rPr>
        <w:t xml:space="preserve"> </w:t>
      </w:r>
    </w:p>
    <w:p w14:paraId="683EB05A" w14:textId="55F38C39" w:rsidR="001F74CE" w:rsidRPr="00F537BD" w:rsidRDefault="00A82A31"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rFonts w:asciiTheme="minorHAnsi" w:hAnsiTheme="minorHAnsi"/>
          <w:bCs/>
          <w:color w:val="auto"/>
          <w:sz w:val="22"/>
          <w:szCs w:val="22"/>
          <w:lang w:eastAsia="sk-SK"/>
        </w:rPr>
        <w:t>V katalógu cien sú uvedené oprávnené výdavky</w:t>
      </w:r>
      <w:r w:rsidR="00E9658C" w:rsidRPr="00F537BD">
        <w:rPr>
          <w:rFonts w:asciiTheme="minorHAnsi" w:hAnsiTheme="minorHAnsi"/>
          <w:bCs/>
          <w:color w:val="auto"/>
          <w:sz w:val="22"/>
          <w:szCs w:val="22"/>
          <w:lang w:eastAsia="sk-SK"/>
        </w:rPr>
        <w:t xml:space="preserve"> pre jednotlivé podopatrenia v rámci stratégie CLLD</w:t>
      </w:r>
      <w:r w:rsidRPr="00F537BD">
        <w:rPr>
          <w:rFonts w:asciiTheme="minorHAnsi" w:hAnsiTheme="minorHAnsi"/>
          <w:bCs/>
          <w:color w:val="auto"/>
          <w:sz w:val="22"/>
          <w:szCs w:val="22"/>
          <w:lang w:eastAsia="sk-SK"/>
        </w:rPr>
        <w:t>, na ktoré sú stanovené sadzby  pre</w:t>
      </w:r>
      <w:r w:rsidRPr="00F537BD">
        <w:rPr>
          <w:rFonts w:asciiTheme="minorHAnsi" w:hAnsiTheme="minorHAnsi"/>
          <w:b/>
          <w:bCs/>
          <w:color w:val="auto"/>
          <w:sz w:val="22"/>
          <w:szCs w:val="22"/>
          <w:lang w:eastAsia="sk-SK"/>
        </w:rPr>
        <w:t xml:space="preserve"> </w:t>
      </w:r>
      <w:r w:rsidRPr="00F537BD">
        <w:rPr>
          <w:rFonts w:asciiTheme="minorHAnsi" w:hAnsiTheme="minorHAnsi" w:cstheme="minorHAnsi"/>
          <w:bCs/>
          <w:color w:val="auto"/>
          <w:sz w:val="22"/>
          <w:szCs w:val="22"/>
        </w:rPr>
        <w:t>jednotlivé vybrané položky oprávnených výdavkov</w:t>
      </w:r>
      <w:bookmarkStart w:id="3" w:name="bod232ods1a"/>
      <w:bookmarkEnd w:id="3"/>
      <w:r w:rsidR="009571D3" w:rsidRPr="00F537BD">
        <w:rPr>
          <w:rFonts w:asciiTheme="minorHAnsi" w:hAnsiTheme="minorHAnsi" w:cstheme="minorHAnsi"/>
          <w:bCs/>
          <w:color w:val="auto"/>
          <w:sz w:val="22"/>
          <w:szCs w:val="22"/>
        </w:rPr>
        <w:t xml:space="preserve"> </w:t>
      </w:r>
      <w:proofErr w:type="spellStart"/>
      <w:r w:rsidR="009571D3" w:rsidRPr="00F537BD">
        <w:rPr>
          <w:rFonts w:asciiTheme="minorHAnsi" w:hAnsiTheme="minorHAnsi" w:cstheme="minorHAnsi"/>
          <w:bCs/>
          <w:color w:val="auto"/>
          <w:sz w:val="22"/>
          <w:szCs w:val="22"/>
        </w:rPr>
        <w:t>t.j</w:t>
      </w:r>
      <w:proofErr w:type="spellEnd"/>
      <w:r w:rsidR="009571D3" w:rsidRPr="00F537BD">
        <w:rPr>
          <w:rFonts w:asciiTheme="minorHAnsi" w:hAnsiTheme="minorHAnsi" w:cstheme="minorHAnsi"/>
          <w:bCs/>
          <w:color w:val="auto"/>
          <w:sz w:val="22"/>
          <w:szCs w:val="22"/>
        </w:rPr>
        <w:t xml:space="preserve">. </w:t>
      </w:r>
      <w:r w:rsidR="009571D3" w:rsidRPr="00F537BD">
        <w:rPr>
          <w:rFonts w:asciiTheme="minorHAnsi" w:hAnsiTheme="minorHAnsi"/>
          <w:bCs/>
          <w:color w:val="auto"/>
          <w:sz w:val="22"/>
          <w:szCs w:val="22"/>
          <w:lang w:eastAsia="sk-SK"/>
        </w:rPr>
        <w:t>v</w:t>
      </w:r>
      <w:r w:rsidR="00942DF4" w:rsidRPr="00F537BD">
        <w:rPr>
          <w:rFonts w:asciiTheme="minorHAnsi" w:hAnsiTheme="minorHAnsi"/>
          <w:bCs/>
          <w:color w:val="auto"/>
          <w:sz w:val="22"/>
          <w:szCs w:val="22"/>
          <w:lang w:eastAsia="sk-SK"/>
        </w:rPr>
        <w:t>ýška jednotlivých oprávnených výdavkov</w:t>
      </w:r>
      <w:r w:rsidR="009571D3" w:rsidRPr="00F537BD">
        <w:rPr>
          <w:rFonts w:asciiTheme="minorHAnsi" w:hAnsiTheme="minorHAnsi"/>
          <w:bCs/>
          <w:color w:val="auto"/>
          <w:sz w:val="22"/>
          <w:szCs w:val="22"/>
          <w:lang w:eastAsia="sk-SK"/>
        </w:rPr>
        <w:t xml:space="preserve"> je</w:t>
      </w:r>
      <w:r w:rsidR="00942DF4" w:rsidRPr="00F537BD">
        <w:rPr>
          <w:rFonts w:asciiTheme="minorHAnsi" w:hAnsiTheme="minorHAnsi"/>
          <w:bCs/>
          <w:color w:val="auto"/>
          <w:sz w:val="22"/>
          <w:szCs w:val="22"/>
          <w:lang w:eastAsia="sk-SK"/>
        </w:rPr>
        <w:t xml:space="preserve"> presne a jednoznačne stanovená. Výdavok bude uznaný ako oprávnený, ak bude v súlade s popisom pre danú položku v </w:t>
      </w:r>
      <w:r w:rsidR="007A2A97" w:rsidRPr="00F537BD">
        <w:rPr>
          <w:rFonts w:asciiTheme="minorHAnsi" w:hAnsiTheme="minorHAnsi"/>
          <w:bCs/>
          <w:color w:val="auto"/>
          <w:sz w:val="22"/>
          <w:szCs w:val="22"/>
          <w:lang w:eastAsia="sk-SK"/>
        </w:rPr>
        <w:t>katalógu cien</w:t>
      </w:r>
      <w:r w:rsidR="00942DF4" w:rsidRPr="00F537BD">
        <w:rPr>
          <w:rFonts w:asciiTheme="minorHAnsi" w:hAnsiTheme="minorHAnsi"/>
          <w:bCs/>
          <w:color w:val="auto"/>
          <w:sz w:val="22"/>
          <w:szCs w:val="22"/>
          <w:lang w:eastAsia="sk-SK"/>
        </w:rPr>
        <w:t>. Žiadateľ do formuláru ŽoNFP</w:t>
      </w:r>
      <w:r w:rsidR="007A2A97" w:rsidRPr="00F537BD">
        <w:rPr>
          <w:rFonts w:asciiTheme="minorHAnsi" w:hAnsiTheme="minorHAnsi"/>
          <w:bCs/>
          <w:color w:val="auto"/>
          <w:sz w:val="22"/>
          <w:szCs w:val="22"/>
          <w:lang w:eastAsia="sk-SK"/>
        </w:rPr>
        <w:t xml:space="preserve"> a Prílohy 6B</w:t>
      </w:r>
      <w:r w:rsidR="002641F7" w:rsidRPr="00F537BD">
        <w:rPr>
          <w:rFonts w:asciiTheme="minorHAnsi" w:hAnsiTheme="minorHAnsi"/>
          <w:bCs/>
          <w:color w:val="auto"/>
          <w:sz w:val="22"/>
          <w:szCs w:val="22"/>
          <w:lang w:eastAsia="sk-SK"/>
        </w:rPr>
        <w:t xml:space="preserve"> </w:t>
      </w:r>
      <w:r w:rsidR="00942DF4" w:rsidRPr="00F537BD">
        <w:rPr>
          <w:rFonts w:asciiTheme="minorHAnsi" w:hAnsiTheme="minorHAnsi"/>
          <w:bCs/>
          <w:color w:val="auto"/>
          <w:sz w:val="22"/>
          <w:szCs w:val="22"/>
          <w:lang w:eastAsia="sk-SK"/>
        </w:rPr>
        <w:t xml:space="preserve">uvedie výšku oprávnených výdavkov pre výpočet výšky oprávnených výdavkov pre jednotlivé položky oprávnených výdavkov ako je uvedené v </w:t>
      </w:r>
      <w:r w:rsidR="007A2A97" w:rsidRPr="00F537BD">
        <w:rPr>
          <w:rFonts w:asciiTheme="minorHAnsi" w:hAnsiTheme="minorHAnsi"/>
          <w:bCs/>
          <w:color w:val="auto"/>
          <w:sz w:val="22"/>
          <w:szCs w:val="22"/>
          <w:lang w:eastAsia="sk-SK"/>
        </w:rPr>
        <w:t>katalógu cien</w:t>
      </w:r>
      <w:r w:rsidR="00942DF4" w:rsidRPr="00F537BD">
        <w:rPr>
          <w:rFonts w:asciiTheme="minorHAnsi" w:hAnsiTheme="minorHAnsi"/>
          <w:bCs/>
          <w:color w:val="auto"/>
          <w:sz w:val="22"/>
          <w:szCs w:val="22"/>
          <w:lang w:eastAsia="sk-SK"/>
        </w:rPr>
        <w:t xml:space="preserve">. </w:t>
      </w:r>
    </w:p>
    <w:p w14:paraId="12ADA04D" w14:textId="2AAD2B10" w:rsidR="001B16E5" w:rsidRPr="00F537BD" w:rsidRDefault="001F74CE"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Cs/>
          <w:color w:val="auto"/>
          <w:sz w:val="22"/>
          <w:szCs w:val="22"/>
        </w:rPr>
      </w:pPr>
      <w:r w:rsidRPr="00F537BD">
        <w:rPr>
          <w:color w:val="auto"/>
          <w:sz w:val="22"/>
          <w:szCs w:val="22"/>
        </w:rPr>
        <w:t>Metodika ustanovenia výšky oprávnených výdavkov je uvedená</w:t>
      </w:r>
      <w:r w:rsidR="00FA61F1" w:rsidRPr="00F537BD">
        <w:rPr>
          <w:color w:val="auto"/>
          <w:sz w:val="22"/>
          <w:szCs w:val="22"/>
        </w:rPr>
        <w:t xml:space="preserve"> v </w:t>
      </w:r>
      <w:r w:rsidR="009571D3" w:rsidRPr="00F537BD">
        <w:rPr>
          <w:color w:val="auto"/>
          <w:sz w:val="22"/>
          <w:szCs w:val="22"/>
        </w:rPr>
        <w:t>kapitole</w:t>
      </w:r>
      <w:r w:rsidR="00FA61F1" w:rsidRPr="00F537BD">
        <w:rPr>
          <w:color w:val="auto"/>
          <w:sz w:val="22"/>
          <w:szCs w:val="22"/>
        </w:rPr>
        <w:t xml:space="preserve"> </w:t>
      </w:r>
      <w:r w:rsidR="004B17DA" w:rsidRPr="00F537BD">
        <w:rPr>
          <w:color w:val="auto"/>
          <w:sz w:val="22"/>
          <w:szCs w:val="22"/>
        </w:rPr>
        <w:t>2</w:t>
      </w:r>
      <w:r w:rsidR="00FA61F1" w:rsidRPr="00F537BD">
        <w:rPr>
          <w:color w:val="auto"/>
          <w:sz w:val="22"/>
          <w:szCs w:val="22"/>
        </w:rPr>
        <w:t xml:space="preserve"> </w:t>
      </w:r>
      <w:r w:rsidRPr="00F537BD">
        <w:rPr>
          <w:color w:val="auto"/>
          <w:sz w:val="22"/>
          <w:szCs w:val="22"/>
        </w:rPr>
        <w:t xml:space="preserve">tejto prílohy. </w:t>
      </w:r>
      <w:r w:rsidR="00A82A31" w:rsidRPr="00F537BD">
        <w:rPr>
          <w:rFonts w:asciiTheme="minorHAnsi" w:hAnsiTheme="minorHAnsi"/>
          <w:bCs/>
          <w:color w:val="auto"/>
          <w:sz w:val="22"/>
          <w:szCs w:val="22"/>
          <w:lang w:eastAsia="sk-SK"/>
        </w:rPr>
        <w:t xml:space="preserve">V rámci </w:t>
      </w:r>
      <w:r w:rsidR="007A2A97" w:rsidRPr="00F537BD">
        <w:rPr>
          <w:rFonts w:asciiTheme="minorHAnsi" w:hAnsiTheme="minorHAnsi"/>
          <w:bCs/>
          <w:color w:val="auto"/>
          <w:sz w:val="22"/>
          <w:szCs w:val="22"/>
          <w:lang w:eastAsia="sk-SK"/>
        </w:rPr>
        <w:t>katalógu cien</w:t>
      </w:r>
      <w:r w:rsidR="007A2A97"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v prípade podopatrenia 4.1 </w:t>
      </w:r>
      <w:r w:rsidR="00A82A31" w:rsidRPr="00F537BD">
        <w:rPr>
          <w:rFonts w:asciiTheme="minorHAnsi" w:hAnsiTheme="minorHAnsi"/>
          <w:bCs/>
          <w:color w:val="auto"/>
          <w:sz w:val="22"/>
          <w:szCs w:val="22"/>
          <w:lang w:eastAsia="sk-SK"/>
        </w:rPr>
        <w:t xml:space="preserve"> je možné uplatniť sadzby aj pre položky vybavenia stavieb živočíšnej výroby samostatne bez stavebných investícií.</w:t>
      </w:r>
    </w:p>
    <w:p w14:paraId="6434C4F8" w14:textId="7B57494F" w:rsidR="001B16E5" w:rsidRPr="00F537BD" w:rsidRDefault="004841D3" w:rsidP="002720F5">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Ž</w:t>
      </w:r>
      <w:r w:rsidR="001F74CE" w:rsidRPr="00F537BD">
        <w:rPr>
          <w:rFonts w:asciiTheme="minorHAnsi" w:hAnsiTheme="minorHAnsi" w:cstheme="minorHAnsi"/>
          <w:color w:val="auto"/>
          <w:sz w:val="22"/>
          <w:szCs w:val="22"/>
        </w:rPr>
        <w:t>iadateľ</w:t>
      </w:r>
      <w:r w:rsidRPr="00F537BD">
        <w:rPr>
          <w:rFonts w:asciiTheme="minorHAnsi" w:hAnsiTheme="minorHAnsi" w:cstheme="minorHAnsi"/>
          <w:color w:val="auto"/>
          <w:sz w:val="22"/>
          <w:szCs w:val="22"/>
        </w:rPr>
        <w:t xml:space="preserve"> v rámci podopatrenia 4.1 </w:t>
      </w:r>
      <w:r w:rsidRPr="00F537BD">
        <w:rPr>
          <w:rFonts w:asciiTheme="minorHAnsi" w:hAnsiTheme="minorHAnsi"/>
          <w:bCs/>
          <w:color w:val="auto"/>
          <w:sz w:val="22"/>
          <w:szCs w:val="22"/>
          <w:lang w:eastAsia="sk-SK"/>
        </w:rPr>
        <w:t xml:space="preserve">stanovuje výšku oprávnených výdavkov prostredníctvom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 xml:space="preserve">(tzv. sadzbou oprávnených výdavkov) a </w:t>
      </w:r>
      <w:r w:rsidR="001F74CE" w:rsidRPr="00F537BD">
        <w:rPr>
          <w:rFonts w:asciiTheme="minorHAnsi" w:hAnsiTheme="minorHAnsi" w:cstheme="minorHAnsi"/>
          <w:color w:val="auto"/>
          <w:sz w:val="22"/>
          <w:szCs w:val="22"/>
        </w:rPr>
        <w:t>predkladá spolu s formulárom ŽoNFP vygenerovaný súbor z</w:t>
      </w:r>
      <w:r w:rsidR="002C2806" w:rsidRPr="00F537BD">
        <w:rPr>
          <w:rFonts w:asciiTheme="minorHAnsi" w:hAnsiTheme="minorHAnsi" w:cstheme="minorHAnsi"/>
          <w:color w:val="auto"/>
          <w:sz w:val="22"/>
          <w:szCs w:val="22"/>
        </w:rPr>
        <w:t> </w:t>
      </w:r>
      <w:r w:rsidR="001F74CE" w:rsidRPr="00F537BD">
        <w:rPr>
          <w:rFonts w:asciiTheme="minorHAnsi" w:hAnsiTheme="minorHAnsi" w:cstheme="minorHAnsi"/>
          <w:color w:val="auto"/>
          <w:sz w:val="22"/>
          <w:szCs w:val="22"/>
        </w:rPr>
        <w:t>aplikácie</w:t>
      </w:r>
      <w:r w:rsidR="002C2806" w:rsidRPr="00F537BD">
        <w:rPr>
          <w:rFonts w:asciiTheme="minorHAnsi" w:hAnsiTheme="minorHAnsi" w:cstheme="minorHAnsi"/>
          <w:color w:val="auto"/>
          <w:sz w:val="22"/>
          <w:szCs w:val="22"/>
        </w:rPr>
        <w:t xml:space="preserve"> – </w:t>
      </w:r>
      <w:r w:rsidR="002C2806" w:rsidRPr="00F537BD">
        <w:rPr>
          <w:rFonts w:asciiTheme="minorHAnsi" w:hAnsiTheme="minorHAnsi" w:cstheme="minorHAnsi"/>
          <w:b/>
          <w:color w:val="auto"/>
          <w:sz w:val="22"/>
          <w:szCs w:val="22"/>
        </w:rPr>
        <w:t>KALKULAČKA</w:t>
      </w:r>
      <w:r w:rsidR="001F74CE" w:rsidRPr="00F537BD">
        <w:rPr>
          <w:rFonts w:asciiTheme="minorHAnsi" w:hAnsiTheme="minorHAnsi" w:cstheme="minorHAnsi"/>
          <w:color w:val="auto"/>
          <w:sz w:val="22"/>
          <w:szCs w:val="22"/>
        </w:rPr>
        <w:t xml:space="preserve"> vo formáte </w:t>
      </w:r>
      <w:proofErr w:type="spellStart"/>
      <w:r w:rsidR="001F74CE" w:rsidRPr="00F537BD">
        <w:rPr>
          <w:rFonts w:asciiTheme="minorHAnsi" w:hAnsiTheme="minorHAnsi" w:cstheme="minorHAnsi"/>
          <w:color w:val="auto"/>
          <w:sz w:val="22"/>
          <w:szCs w:val="22"/>
        </w:rPr>
        <w:t>pdf</w:t>
      </w:r>
      <w:proofErr w:type="spellEnd"/>
      <w:r w:rsidR="001B16E5" w:rsidRPr="00F537BD">
        <w:rPr>
          <w:rFonts w:asciiTheme="minorHAnsi" w:hAnsiTheme="minorHAnsi" w:cstheme="minorHAnsi"/>
          <w:color w:val="auto"/>
          <w:sz w:val="22"/>
          <w:szCs w:val="22"/>
        </w:rPr>
        <w:t>.</w:t>
      </w:r>
      <w:r w:rsidR="001F74CE" w:rsidRPr="00F537BD">
        <w:rPr>
          <w:rFonts w:asciiTheme="minorHAnsi" w:hAnsiTheme="minorHAnsi" w:cstheme="minorHAnsi"/>
          <w:color w:val="auto"/>
          <w:sz w:val="22"/>
          <w:szCs w:val="22"/>
        </w:rPr>
        <w:t xml:space="preserve"> na tieto výdavky.</w:t>
      </w:r>
      <w:r w:rsidR="000B74DD" w:rsidRPr="00F537BD">
        <w:rPr>
          <w:rFonts w:asciiTheme="minorHAnsi" w:hAnsiTheme="minorHAnsi" w:cstheme="minorHAnsi"/>
          <w:color w:val="auto"/>
          <w:sz w:val="22"/>
          <w:szCs w:val="22"/>
        </w:rPr>
        <w:t xml:space="preserve"> KALKULAČKA je zverejnená na webovom sídle PPA</w:t>
      </w:r>
      <w:r w:rsidR="00D10881" w:rsidRPr="00F537BD">
        <w:rPr>
          <w:rFonts w:asciiTheme="minorHAnsi" w:hAnsiTheme="minorHAnsi" w:cstheme="minorHAnsi"/>
          <w:color w:val="auto"/>
          <w:sz w:val="22"/>
          <w:szCs w:val="22"/>
        </w:rPr>
        <w:t xml:space="preserve"> </w:t>
      </w:r>
      <w:hyperlink r:id="rId9" w:history="1">
        <w:r w:rsidR="00D10881" w:rsidRPr="00F537BD">
          <w:rPr>
            <w:rStyle w:val="Hypertextovprepojenie"/>
            <w:rFonts w:asciiTheme="minorHAnsi" w:hAnsiTheme="minorHAnsi" w:cstheme="minorHAnsi"/>
            <w:color w:val="auto"/>
            <w:sz w:val="22"/>
            <w:szCs w:val="22"/>
          </w:rPr>
          <w:t>https://www.apa.sk/katalog-cien-polnohospodarskej-techniky</w:t>
        </w:r>
      </w:hyperlink>
      <w:r w:rsidR="000B74DD" w:rsidRPr="00F537BD">
        <w:rPr>
          <w:rFonts w:asciiTheme="minorHAnsi" w:hAnsiTheme="minorHAnsi" w:cstheme="minorHAnsi"/>
          <w:color w:val="auto"/>
          <w:sz w:val="22"/>
          <w:szCs w:val="22"/>
        </w:rPr>
        <w:t>.</w:t>
      </w:r>
      <w:r w:rsidRPr="00F537BD">
        <w:rPr>
          <w:rFonts w:asciiTheme="minorHAnsi" w:hAnsiTheme="minorHAnsi" w:cstheme="minorHAnsi"/>
          <w:color w:val="auto"/>
          <w:sz w:val="22"/>
          <w:szCs w:val="22"/>
        </w:rPr>
        <w:t xml:space="preserve"> </w:t>
      </w:r>
      <w:r w:rsidRPr="00F537BD">
        <w:rPr>
          <w:rFonts w:asciiTheme="minorHAnsi" w:hAnsiTheme="minorHAnsi"/>
          <w:bCs/>
          <w:color w:val="auto"/>
          <w:sz w:val="22"/>
          <w:szCs w:val="22"/>
          <w:lang w:eastAsia="sk-SK"/>
        </w:rPr>
        <w:t xml:space="preserve">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 xml:space="preserve">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(alebo to sú len časti investícií uvedených 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 xml:space="preserve">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w:t>
      </w:r>
      <w:r w:rsidR="007A2A97" w:rsidRPr="00F537BD">
        <w:rPr>
          <w:rFonts w:asciiTheme="minorHAnsi" w:hAnsiTheme="minorHAnsi"/>
          <w:b/>
          <w:bCs/>
          <w:color w:val="auto"/>
          <w:sz w:val="22"/>
          <w:szCs w:val="22"/>
          <w:u w:val="single"/>
          <w:lang w:eastAsia="sk-SK"/>
        </w:rPr>
        <w:t xml:space="preserve">aplikuje </w:t>
      </w:r>
      <w:r w:rsidRPr="00F537BD">
        <w:rPr>
          <w:rFonts w:asciiTheme="minorHAnsi" w:hAnsiTheme="minorHAnsi"/>
          <w:b/>
          <w:bCs/>
          <w:color w:val="auto"/>
          <w:sz w:val="22"/>
          <w:szCs w:val="22"/>
          <w:u w:val="single"/>
          <w:lang w:eastAsia="sk-SK"/>
        </w:rPr>
        <w:t xml:space="preserve">formu ZVV  -  </w:t>
      </w:r>
      <w:proofErr w:type="spellStart"/>
      <w:r w:rsidRPr="00F537BD">
        <w:rPr>
          <w:rFonts w:asciiTheme="minorHAnsi" w:hAnsiTheme="minorHAnsi"/>
          <w:b/>
          <w:color w:val="auto"/>
          <w:sz w:val="22"/>
          <w:szCs w:val="22"/>
          <w:u w:val="single"/>
        </w:rPr>
        <w:t>jednorázovu</w:t>
      </w:r>
      <w:proofErr w:type="spellEnd"/>
      <w:r w:rsidRPr="00F537BD">
        <w:rPr>
          <w:rFonts w:asciiTheme="minorHAnsi" w:hAnsiTheme="minorHAnsi"/>
          <w:b/>
          <w:color w:val="auto"/>
          <w:sz w:val="22"/>
          <w:szCs w:val="22"/>
          <w:u w:val="single"/>
        </w:rPr>
        <w:t xml:space="preserve">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w:t>
      </w:r>
    </w:p>
    <w:p w14:paraId="431F17EC" w14:textId="3A406BC2" w:rsidR="00A8561B" w:rsidRPr="00C52BF7" w:rsidRDefault="004841D3" w:rsidP="00A8561B">
      <w:pPr>
        <w:pStyle w:val="Odsekzoznamu"/>
        <w:numPr>
          <w:ilvl w:val="0"/>
          <w:numId w:val="14"/>
        </w:numPr>
        <w:autoSpaceDE w:val="0"/>
        <w:autoSpaceDN w:val="0"/>
        <w:adjustRightInd w:val="0"/>
        <w:spacing w:after="0" w:line="240" w:lineRule="auto"/>
        <w:ind w:left="426" w:hanging="426"/>
        <w:rPr>
          <w:rFonts w:asciiTheme="minorHAnsi" w:hAnsiTheme="minorHAnsi" w:cstheme="minorHAnsi"/>
          <w:b/>
          <w:bCs/>
          <w:color w:val="auto"/>
          <w:sz w:val="22"/>
          <w:szCs w:val="22"/>
          <w:u w:val="single"/>
        </w:rPr>
      </w:pPr>
      <w:r w:rsidRPr="00F537BD">
        <w:rPr>
          <w:rFonts w:asciiTheme="minorHAnsi" w:hAnsiTheme="minorHAnsi" w:cstheme="minorHAnsi"/>
          <w:color w:val="auto"/>
          <w:sz w:val="22"/>
          <w:szCs w:val="22"/>
        </w:rPr>
        <w:t xml:space="preserve">Žiadateľ v rámci podopatrenia 8.3  a podopatrenia 8.5 </w:t>
      </w:r>
      <w:r w:rsidRPr="00F537BD">
        <w:rPr>
          <w:color w:val="auto"/>
          <w:sz w:val="22"/>
          <w:szCs w:val="22"/>
        </w:rPr>
        <w:t xml:space="preserve">pre vybrané nákladové položky (s výnimkou prípadov v zmysle čl. 67 ods. 4 všeobecného nariadenia) </w:t>
      </w:r>
      <w:r w:rsidRPr="00F537BD">
        <w:rPr>
          <w:rFonts w:asciiTheme="minorHAnsi" w:hAnsiTheme="minorHAnsi"/>
          <w:bCs/>
          <w:color w:val="auto"/>
          <w:sz w:val="22"/>
          <w:szCs w:val="22"/>
          <w:lang w:eastAsia="sk-SK"/>
        </w:rPr>
        <w:t xml:space="preserve">stanovuje výšku oprávnených výdavkov prostredníctvom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color w:val="auto"/>
          <w:sz w:val="22"/>
          <w:szCs w:val="22"/>
        </w:rPr>
        <w:t>, ktorý je</w:t>
      </w:r>
      <w:r w:rsidRPr="00F537BD">
        <w:rPr>
          <w:rFonts w:asciiTheme="minorHAnsi" w:hAnsiTheme="minorHAnsi" w:cstheme="minorHAnsi"/>
          <w:color w:val="auto"/>
          <w:sz w:val="22"/>
          <w:szCs w:val="22"/>
        </w:rPr>
        <w:t xml:space="preserve"> zverejnený na webovom sídle PPA</w:t>
      </w:r>
      <w:r w:rsidR="00D10881" w:rsidRPr="00F537BD">
        <w:rPr>
          <w:rFonts w:asciiTheme="minorHAnsi" w:hAnsiTheme="minorHAnsi" w:cstheme="minorHAnsi"/>
          <w:color w:val="auto"/>
          <w:sz w:val="22"/>
          <w:szCs w:val="22"/>
        </w:rPr>
        <w:t xml:space="preserve"> </w:t>
      </w:r>
      <w:hyperlink r:id="rId10" w:history="1">
        <w:r w:rsidR="00D10881" w:rsidRPr="00F537BD">
          <w:rPr>
            <w:rStyle w:val="Hypertextovprepojenie"/>
            <w:rFonts w:asciiTheme="minorHAnsi" w:hAnsiTheme="minorHAnsi" w:cstheme="minorHAnsi"/>
            <w:color w:val="auto"/>
            <w:sz w:val="22"/>
            <w:szCs w:val="22"/>
          </w:rPr>
          <w:t>https://www.apa.sk/standardna-stupnica-jednotkovych-nakladov</w:t>
        </w:r>
      </w:hyperlink>
      <w:r w:rsidRPr="00F537BD">
        <w:rPr>
          <w:rFonts w:asciiTheme="minorHAnsi" w:hAnsiTheme="minorHAnsi" w:cstheme="minorHAnsi"/>
          <w:color w:val="auto"/>
          <w:sz w:val="22"/>
          <w:szCs w:val="22"/>
        </w:rPr>
        <w:t>.</w:t>
      </w:r>
      <w:r w:rsidRPr="00F537BD">
        <w:rPr>
          <w:rFonts w:asciiTheme="minorHAnsi" w:hAnsiTheme="minorHAnsi"/>
          <w:bCs/>
          <w:color w:val="auto"/>
          <w:sz w:val="22"/>
          <w:szCs w:val="22"/>
          <w:lang w:eastAsia="sk-SK"/>
        </w:rPr>
        <w:t xml:space="preserve"> Ostatné položky oprávnených výdavkov, ktoré </w:t>
      </w:r>
      <w:r w:rsidRPr="00F537BD">
        <w:rPr>
          <w:rFonts w:asciiTheme="minorHAnsi" w:hAnsiTheme="minorHAnsi"/>
          <w:b/>
          <w:bCs/>
          <w:color w:val="auto"/>
          <w:sz w:val="22"/>
          <w:szCs w:val="22"/>
          <w:lang w:eastAsia="sk-SK"/>
        </w:rPr>
        <w:t xml:space="preserve">nie sú uvedené </w:t>
      </w:r>
      <w:r w:rsidRPr="00F537BD">
        <w:rPr>
          <w:rFonts w:asciiTheme="minorHAnsi" w:hAnsiTheme="minorHAnsi"/>
          <w:bCs/>
          <w:color w:val="auto"/>
          <w:sz w:val="22"/>
          <w:szCs w:val="22"/>
          <w:lang w:eastAsia="sk-SK"/>
        </w:rPr>
        <w:t xml:space="preserve">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atalógu cien</w:t>
      </w:r>
      <w:r w:rsidRPr="00F537BD">
        <w:rPr>
          <w:rFonts w:asciiTheme="minorHAnsi" w:hAnsiTheme="minorHAnsi"/>
          <w:b/>
          <w:bCs/>
          <w:color w:val="auto"/>
          <w:sz w:val="22"/>
          <w:szCs w:val="22"/>
          <w:lang w:eastAsia="sk-SK"/>
        </w:rPr>
        <w:t xml:space="preserve"> </w:t>
      </w:r>
      <w:r w:rsidRPr="00F537BD">
        <w:rPr>
          <w:rFonts w:asciiTheme="minorHAnsi" w:hAnsiTheme="minorHAnsi"/>
          <w:bCs/>
          <w:color w:val="auto"/>
          <w:sz w:val="22"/>
          <w:szCs w:val="22"/>
          <w:lang w:eastAsia="sk-SK"/>
        </w:rPr>
        <w:t>(alebo to sú len časti investícií uvedených v </w:t>
      </w:r>
      <w:r w:rsidR="007A2A97" w:rsidRPr="00F537BD">
        <w:rPr>
          <w:rFonts w:asciiTheme="minorHAnsi" w:hAnsiTheme="minorHAnsi"/>
          <w:bCs/>
          <w:color w:val="auto"/>
          <w:sz w:val="22"/>
          <w:szCs w:val="22"/>
          <w:lang w:eastAsia="sk-SK"/>
        </w:rPr>
        <w:t>k</w:t>
      </w:r>
      <w:r w:rsidRPr="00F537BD">
        <w:rPr>
          <w:rFonts w:asciiTheme="minorHAnsi" w:hAnsiTheme="minorHAnsi"/>
          <w:bCs/>
          <w:color w:val="auto"/>
          <w:sz w:val="22"/>
          <w:szCs w:val="22"/>
          <w:lang w:eastAsia="sk-SK"/>
        </w:rPr>
        <w:t xml:space="preserve">atalógu cien, na ktoré nie sú uvedené jednotlivé sadzby) sú oprávnené, </w:t>
      </w:r>
      <w:r w:rsidRPr="00F537BD">
        <w:rPr>
          <w:rFonts w:asciiTheme="minorHAnsi" w:hAnsiTheme="minorHAnsi"/>
          <w:b/>
          <w:bCs/>
          <w:color w:val="auto"/>
          <w:sz w:val="22"/>
          <w:szCs w:val="22"/>
          <w:u w:val="single"/>
          <w:lang w:eastAsia="sk-SK"/>
        </w:rPr>
        <w:t xml:space="preserve">pričom žiadateľ môže aplikovať formu ZVV  -  </w:t>
      </w:r>
      <w:r w:rsidR="00577D54" w:rsidRPr="00F537BD">
        <w:rPr>
          <w:rFonts w:asciiTheme="minorHAnsi" w:hAnsiTheme="minorHAnsi"/>
          <w:b/>
          <w:color w:val="auto"/>
          <w:sz w:val="22"/>
          <w:szCs w:val="22"/>
          <w:u w:val="single"/>
        </w:rPr>
        <w:t>jednorazovú</w:t>
      </w:r>
      <w:r w:rsidRPr="00F537BD">
        <w:rPr>
          <w:rFonts w:asciiTheme="minorHAnsi" w:hAnsiTheme="minorHAnsi"/>
          <w:b/>
          <w:color w:val="auto"/>
          <w:sz w:val="22"/>
          <w:szCs w:val="22"/>
          <w:u w:val="single"/>
        </w:rPr>
        <w:t xml:space="preserve"> platbu </w:t>
      </w:r>
      <w:r w:rsidRPr="00F537BD">
        <w:rPr>
          <w:rFonts w:asciiTheme="minorHAnsi" w:hAnsiTheme="minorHAnsi" w:cstheme="minorHAnsi"/>
          <w:b/>
          <w:color w:val="auto"/>
          <w:sz w:val="22"/>
          <w:szCs w:val="22"/>
          <w:u w:val="single"/>
        </w:rPr>
        <w:t>(návrh rozpočtu</w:t>
      </w:r>
      <w:r w:rsidRPr="00F537BD">
        <w:rPr>
          <w:rFonts w:asciiTheme="minorHAnsi" w:hAnsiTheme="minorHAnsi"/>
          <w:b/>
          <w:color w:val="auto"/>
          <w:sz w:val="22"/>
          <w:szCs w:val="22"/>
          <w:u w:val="single"/>
        </w:rPr>
        <w:t>) v zmysle kapitoly 1.2 tejto prílohy</w:t>
      </w:r>
      <w:r w:rsidR="007B3678" w:rsidRPr="00F537BD">
        <w:rPr>
          <w:rFonts w:asciiTheme="minorHAnsi" w:hAnsiTheme="minorHAnsi"/>
          <w:b/>
          <w:color w:val="auto"/>
          <w:sz w:val="22"/>
          <w:szCs w:val="22"/>
          <w:u w:val="single"/>
        </w:rPr>
        <w:t xml:space="preserve"> (pri stanovení ceny sa uplatňuje zásada primeranosti, účelnosti, efektívnosti a hospodárnosti)</w:t>
      </w:r>
      <w:r w:rsidRPr="00F537BD">
        <w:rPr>
          <w:rFonts w:asciiTheme="minorHAnsi" w:hAnsiTheme="minorHAnsi"/>
          <w:b/>
          <w:color w:val="auto"/>
          <w:sz w:val="22"/>
          <w:szCs w:val="22"/>
          <w:u w:val="single"/>
        </w:rPr>
        <w:t>.</w:t>
      </w:r>
    </w:p>
    <w:p w14:paraId="5472C71E" w14:textId="524DBB57" w:rsidR="00C52BF7" w:rsidRDefault="00C52BF7" w:rsidP="00C52BF7">
      <w:pPr>
        <w:pStyle w:val="Odsekzoznamu"/>
        <w:autoSpaceDE w:val="0"/>
        <w:autoSpaceDN w:val="0"/>
        <w:adjustRightInd w:val="0"/>
        <w:spacing w:after="0" w:line="240" w:lineRule="auto"/>
        <w:ind w:left="426"/>
        <w:rPr>
          <w:rFonts w:asciiTheme="minorHAnsi" w:hAnsiTheme="minorHAnsi"/>
          <w:b/>
          <w:color w:val="auto"/>
          <w:sz w:val="22"/>
          <w:szCs w:val="22"/>
          <w:u w:val="single"/>
        </w:rPr>
      </w:pPr>
    </w:p>
    <w:p w14:paraId="0B18D299" w14:textId="5253F0D4" w:rsidR="00C52BF7" w:rsidRDefault="00C52BF7" w:rsidP="00C52BF7">
      <w:pPr>
        <w:pStyle w:val="Odsekzoznamu"/>
        <w:autoSpaceDE w:val="0"/>
        <w:autoSpaceDN w:val="0"/>
        <w:adjustRightInd w:val="0"/>
        <w:spacing w:after="0" w:line="240" w:lineRule="auto"/>
        <w:ind w:left="426"/>
        <w:rPr>
          <w:rFonts w:asciiTheme="minorHAnsi" w:hAnsiTheme="minorHAnsi"/>
          <w:b/>
          <w:color w:val="auto"/>
          <w:sz w:val="22"/>
          <w:szCs w:val="22"/>
          <w:u w:val="single"/>
        </w:rPr>
      </w:pPr>
    </w:p>
    <w:p w14:paraId="794AC629" w14:textId="77777777" w:rsidR="00C52BF7" w:rsidRPr="00F537BD" w:rsidRDefault="00C52BF7" w:rsidP="00C52BF7">
      <w:pPr>
        <w:pStyle w:val="Odsekzoznamu"/>
        <w:autoSpaceDE w:val="0"/>
        <w:autoSpaceDN w:val="0"/>
        <w:adjustRightInd w:val="0"/>
        <w:spacing w:after="0" w:line="240" w:lineRule="auto"/>
        <w:ind w:left="426"/>
        <w:rPr>
          <w:rFonts w:asciiTheme="minorHAnsi" w:hAnsiTheme="minorHAnsi" w:cstheme="minorHAnsi"/>
          <w:b/>
          <w:bCs/>
          <w:color w:val="auto"/>
          <w:sz w:val="22"/>
          <w:szCs w:val="22"/>
          <w:u w:val="single"/>
        </w:rPr>
      </w:pPr>
    </w:p>
    <w:p w14:paraId="779FE7E2" w14:textId="45148B47" w:rsidR="001F74CE" w:rsidRPr="00F537BD" w:rsidRDefault="001F74CE" w:rsidP="00E9658C">
      <w:pPr>
        <w:autoSpaceDE w:val="0"/>
        <w:autoSpaceDN w:val="0"/>
        <w:adjustRightInd w:val="0"/>
        <w:spacing w:after="0" w:line="240" w:lineRule="auto"/>
        <w:rPr>
          <w:rFonts w:asciiTheme="minorHAnsi" w:hAnsiTheme="minorHAnsi"/>
          <w:bCs/>
          <w:color w:val="auto"/>
          <w:sz w:val="22"/>
          <w:szCs w:val="22"/>
          <w:lang w:eastAsia="sk-SK"/>
        </w:rPr>
      </w:pPr>
    </w:p>
    <w:p w14:paraId="699D6F9B" w14:textId="1550DF68" w:rsidR="001F74CE" w:rsidRPr="00F537BD" w:rsidRDefault="00577D54" w:rsidP="002720F5">
      <w:pPr>
        <w:pStyle w:val="Odsekzoznamu"/>
        <w:numPr>
          <w:ilvl w:val="1"/>
          <w:numId w:val="12"/>
        </w:numPr>
        <w:autoSpaceDE w:val="0"/>
        <w:autoSpaceDN w:val="0"/>
        <w:adjustRightInd w:val="0"/>
        <w:spacing w:after="0" w:line="240" w:lineRule="auto"/>
        <w:ind w:left="567" w:hanging="567"/>
        <w:rPr>
          <w:rFonts w:asciiTheme="minorHAnsi" w:hAnsiTheme="minorHAnsi" w:cstheme="minorHAnsi"/>
          <w:b/>
          <w:i/>
          <w:color w:val="auto"/>
          <w:sz w:val="22"/>
          <w:szCs w:val="22"/>
        </w:rPr>
      </w:pPr>
      <w:r w:rsidRPr="00F537BD">
        <w:rPr>
          <w:rFonts w:asciiTheme="minorHAnsi" w:hAnsiTheme="minorHAnsi" w:cstheme="minorHAnsi"/>
          <w:b/>
          <w:i/>
          <w:color w:val="auto"/>
          <w:sz w:val="22"/>
          <w:szCs w:val="22"/>
        </w:rPr>
        <w:t>Jednorazová</w:t>
      </w:r>
      <w:r w:rsidR="00E9658C" w:rsidRPr="00F537BD">
        <w:rPr>
          <w:rFonts w:asciiTheme="minorHAnsi" w:hAnsiTheme="minorHAnsi" w:cstheme="minorHAnsi"/>
          <w:b/>
          <w:i/>
          <w:color w:val="auto"/>
          <w:sz w:val="22"/>
          <w:szCs w:val="22"/>
        </w:rPr>
        <w:t xml:space="preserve"> platba</w:t>
      </w:r>
      <w:r w:rsidR="000B74DD" w:rsidRPr="00F537BD">
        <w:rPr>
          <w:rFonts w:asciiTheme="minorHAnsi" w:hAnsiTheme="minorHAnsi" w:cstheme="minorHAnsi"/>
          <w:b/>
          <w:i/>
          <w:color w:val="auto"/>
          <w:sz w:val="22"/>
          <w:szCs w:val="22"/>
        </w:rPr>
        <w:t xml:space="preserve"> (</w:t>
      </w:r>
      <w:r w:rsidR="00194713" w:rsidRPr="00F537BD">
        <w:rPr>
          <w:rFonts w:asciiTheme="minorHAnsi" w:hAnsiTheme="minorHAnsi" w:cstheme="minorHAnsi"/>
          <w:b/>
          <w:i/>
          <w:color w:val="auto"/>
          <w:sz w:val="22"/>
          <w:szCs w:val="22"/>
        </w:rPr>
        <w:t>návrh rozpočtu)</w:t>
      </w:r>
      <w:r w:rsidR="00E9658C" w:rsidRPr="00F537BD">
        <w:rPr>
          <w:rFonts w:asciiTheme="minorHAnsi" w:hAnsiTheme="minorHAnsi" w:cstheme="minorHAnsi"/>
          <w:b/>
          <w:i/>
          <w:color w:val="auto"/>
          <w:sz w:val="22"/>
          <w:szCs w:val="22"/>
        </w:rPr>
        <w:t xml:space="preserve"> </w:t>
      </w:r>
    </w:p>
    <w:p w14:paraId="1E03C5A9" w14:textId="3E73966C" w:rsidR="00035F4E" w:rsidRPr="00F537BD" w:rsidRDefault="00577D54" w:rsidP="002720F5">
      <w:pPr>
        <w:pStyle w:val="Odsekzoznamu"/>
        <w:numPr>
          <w:ilvl w:val="0"/>
          <w:numId w:val="7"/>
        </w:numPr>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Jednorazové</w:t>
      </w:r>
      <w:r w:rsidR="00E9658C" w:rsidRPr="00F537BD">
        <w:rPr>
          <w:rFonts w:asciiTheme="minorHAnsi" w:hAnsiTheme="minorHAnsi" w:cstheme="minorHAnsi"/>
          <w:color w:val="auto"/>
          <w:sz w:val="22"/>
          <w:szCs w:val="22"/>
        </w:rPr>
        <w:t xml:space="preserve"> platby predstavujú jednu z metód </w:t>
      </w:r>
      <w:r w:rsidR="00C27662" w:rsidRPr="00F537BD">
        <w:rPr>
          <w:rFonts w:asciiTheme="minorHAnsi" w:hAnsiTheme="minorHAnsi" w:cstheme="minorHAnsi"/>
          <w:color w:val="auto"/>
          <w:sz w:val="22"/>
          <w:szCs w:val="22"/>
        </w:rPr>
        <w:t xml:space="preserve"> </w:t>
      </w:r>
      <w:r w:rsidR="000B74DD" w:rsidRPr="00F537BD">
        <w:rPr>
          <w:rFonts w:asciiTheme="minorHAnsi" w:hAnsiTheme="minorHAnsi" w:cstheme="minorHAnsi"/>
          <w:color w:val="auto"/>
          <w:sz w:val="22"/>
          <w:szCs w:val="22"/>
        </w:rPr>
        <w:t>ZVV</w:t>
      </w:r>
      <w:r w:rsidR="00E9658C" w:rsidRPr="00F537BD">
        <w:rPr>
          <w:rFonts w:asciiTheme="minorHAnsi" w:hAnsiTheme="minorHAnsi" w:cstheme="minorHAnsi"/>
          <w:color w:val="auto"/>
          <w:sz w:val="22"/>
          <w:szCs w:val="22"/>
        </w:rPr>
        <w:t>, kde</w:t>
      </w:r>
      <w:r w:rsidR="00B86336" w:rsidRPr="00F537BD">
        <w:rPr>
          <w:rFonts w:asciiTheme="minorHAnsi" w:hAnsiTheme="minorHAnsi" w:cstheme="minorHAnsi"/>
          <w:color w:val="auto"/>
          <w:sz w:val="22"/>
          <w:szCs w:val="22"/>
        </w:rPr>
        <w:t xml:space="preserve"> sa oprávnenosť a hospodárnosť výdavkov posudzuje vopred a to</w:t>
      </w:r>
      <w:r w:rsidR="006535E6" w:rsidRPr="00F537BD">
        <w:rPr>
          <w:rFonts w:asciiTheme="minorHAnsi" w:hAnsiTheme="minorHAnsi" w:cstheme="minorHAnsi"/>
          <w:color w:val="auto"/>
          <w:sz w:val="22"/>
          <w:szCs w:val="22"/>
        </w:rPr>
        <w:t xml:space="preserve"> na základe vlastného overovania</w:t>
      </w:r>
      <w:r w:rsidR="00B86336" w:rsidRPr="00F537BD">
        <w:rPr>
          <w:rFonts w:asciiTheme="minorHAnsi" w:hAnsiTheme="minorHAnsi" w:cstheme="minorHAnsi"/>
          <w:color w:val="auto"/>
          <w:sz w:val="22"/>
          <w:szCs w:val="22"/>
        </w:rPr>
        <w:t xml:space="preserve"> zo strany PPA a podkladov predložených žiadateľmi</w:t>
      </w:r>
      <w:r w:rsidR="00035F4E" w:rsidRPr="00F537BD">
        <w:rPr>
          <w:rFonts w:asciiTheme="minorHAnsi" w:hAnsiTheme="minorHAnsi" w:cstheme="minorHAnsi"/>
          <w:color w:val="auto"/>
          <w:sz w:val="22"/>
          <w:szCs w:val="22"/>
        </w:rPr>
        <w:t>, napr. PHZ, cenové ponuky, EKS,</w:t>
      </w:r>
      <w:r w:rsidR="00E9658C" w:rsidRPr="00F537BD">
        <w:rPr>
          <w:rFonts w:asciiTheme="minorHAnsi" w:hAnsiTheme="minorHAnsi" w:cstheme="minorHAnsi"/>
          <w:color w:val="auto"/>
          <w:sz w:val="22"/>
          <w:szCs w:val="22"/>
        </w:rPr>
        <w:t xml:space="preserve"> </w:t>
      </w:r>
      <w:r w:rsidR="00035F4E" w:rsidRPr="00F537BD">
        <w:rPr>
          <w:rFonts w:asciiTheme="minorHAnsi" w:hAnsiTheme="minorHAnsi" w:cstheme="minorHAnsi"/>
          <w:color w:val="auto"/>
          <w:sz w:val="22"/>
          <w:szCs w:val="22"/>
        </w:rPr>
        <w:t xml:space="preserve">katalógy, </w:t>
      </w:r>
      <w:proofErr w:type="spellStart"/>
      <w:r w:rsidR="00035F4E" w:rsidRPr="00F537BD">
        <w:rPr>
          <w:rFonts w:asciiTheme="minorHAnsi" w:hAnsiTheme="minorHAnsi" w:cstheme="minorHAnsi"/>
          <w:color w:val="auto"/>
          <w:sz w:val="22"/>
          <w:szCs w:val="22"/>
        </w:rPr>
        <w:t>printscreeny</w:t>
      </w:r>
      <w:proofErr w:type="spellEnd"/>
      <w:r w:rsidR="00035F4E" w:rsidRPr="00F537BD">
        <w:rPr>
          <w:rFonts w:asciiTheme="minorHAnsi" w:hAnsiTheme="minorHAnsi" w:cstheme="minorHAnsi"/>
          <w:color w:val="auto"/>
          <w:sz w:val="22"/>
          <w:szCs w:val="22"/>
        </w:rPr>
        <w:t xml:space="preserve"> webových stránok vrátane čitateľnej informácie o cenách, odkazy na zmluvy CRZ alebo ukončené zákazky v EKS a pod.</w:t>
      </w:r>
    </w:p>
    <w:p w14:paraId="63D81F38" w14:textId="6F386640" w:rsidR="00AD74D7" w:rsidRPr="00F537BD" w:rsidRDefault="00577D54" w:rsidP="002720F5">
      <w:pPr>
        <w:pStyle w:val="Odsekzoznamu"/>
        <w:numPr>
          <w:ilvl w:val="0"/>
          <w:numId w:val="7"/>
        </w:numPr>
        <w:spacing w:after="0" w:line="240" w:lineRule="auto"/>
        <w:ind w:left="567" w:hanging="567"/>
        <w:rPr>
          <w:color w:val="auto"/>
          <w:sz w:val="22"/>
          <w:szCs w:val="22"/>
        </w:rPr>
      </w:pPr>
      <w:r w:rsidRPr="00F537BD">
        <w:rPr>
          <w:rFonts w:cstheme="minorHAnsi"/>
          <w:color w:val="auto"/>
          <w:sz w:val="22"/>
          <w:szCs w:val="22"/>
        </w:rPr>
        <w:t>Jednorazová</w:t>
      </w:r>
      <w:r w:rsidR="00E9658C" w:rsidRPr="00F537BD">
        <w:rPr>
          <w:rFonts w:cstheme="minorHAnsi"/>
          <w:color w:val="auto"/>
          <w:sz w:val="22"/>
          <w:szCs w:val="22"/>
        </w:rPr>
        <w:t xml:space="preserve"> platba vo forme návrhu rozpočtu</w:t>
      </w:r>
      <w:r w:rsidR="00094905" w:rsidRPr="00F537BD">
        <w:rPr>
          <w:rFonts w:cstheme="minorHAnsi"/>
          <w:color w:val="auto"/>
          <w:sz w:val="22"/>
          <w:szCs w:val="22"/>
        </w:rPr>
        <w:t xml:space="preserve"> </w:t>
      </w:r>
      <w:r w:rsidR="002641F7" w:rsidRPr="00F537BD">
        <w:rPr>
          <w:rFonts w:cstheme="minorHAnsi"/>
          <w:color w:val="auto"/>
          <w:sz w:val="22"/>
          <w:szCs w:val="22"/>
        </w:rPr>
        <w:t>(ŽoNFP a Príloha 2B)</w:t>
      </w:r>
      <w:r w:rsidR="00E9658C" w:rsidRPr="00F537BD">
        <w:rPr>
          <w:rFonts w:cstheme="minorHAnsi"/>
          <w:color w:val="auto"/>
          <w:sz w:val="22"/>
          <w:szCs w:val="22"/>
        </w:rPr>
        <w:t xml:space="preserve"> zo strany žiadateľa zahŕňa odhadované oprávnené výdavky a typy výdavkov v rámci realizácie projektu</w:t>
      </w:r>
      <w:r w:rsidR="00C27662" w:rsidRPr="00F537BD">
        <w:rPr>
          <w:rFonts w:cstheme="minorHAnsi"/>
          <w:color w:val="auto"/>
          <w:sz w:val="22"/>
          <w:szCs w:val="22"/>
        </w:rPr>
        <w:t>.</w:t>
      </w:r>
      <w:r w:rsidR="007B3678" w:rsidRPr="00F537BD">
        <w:rPr>
          <w:rFonts w:cstheme="minorHAnsi"/>
          <w:color w:val="auto"/>
          <w:sz w:val="22"/>
          <w:szCs w:val="22"/>
        </w:rPr>
        <w:t xml:space="preserve"> </w:t>
      </w:r>
      <w:r w:rsidR="00AD74D7" w:rsidRPr="00F537BD">
        <w:rPr>
          <w:b/>
          <w:color w:val="auto"/>
          <w:sz w:val="22"/>
          <w:szCs w:val="22"/>
          <w:u w:val="single"/>
        </w:rPr>
        <w:t>PPA v prípade, ak výška výdavkov nárokovaných žiadateľom prevyšuje ceny identifikované PPA na základe nej vykonanom overení hospodárnosti v zmysle ods. 9, kapitoly 7.3.2 príručky pre prijímateľa LEADER, určí či tieto výdavky pokladá za nehospodárne, ak áno, tak maximálna výška oprávnených výdavkov je výška oprávnených výdavkov stanovená PPA na základe nej vykonaného overenia hospodárnosti</w:t>
      </w:r>
      <w:r w:rsidR="00AD74D7" w:rsidRPr="00F537BD">
        <w:rPr>
          <w:b/>
          <w:color w:val="auto"/>
          <w:sz w:val="22"/>
          <w:szCs w:val="22"/>
        </w:rPr>
        <w:t xml:space="preserve">. </w:t>
      </w:r>
      <w:r w:rsidR="00AD74D7" w:rsidRPr="00F537BD">
        <w:rPr>
          <w:color w:val="auto"/>
          <w:sz w:val="22"/>
          <w:szCs w:val="22"/>
        </w:rPr>
        <w:t>Toleranciu cenového rozdielu (výdavok(y) nárokovaný žiadateľom a cena(y) identifikovanej PPA) predstavuje</w:t>
      </w:r>
      <w:r w:rsidR="00D10881" w:rsidRPr="00F537BD">
        <w:rPr>
          <w:color w:val="auto"/>
          <w:sz w:val="22"/>
          <w:szCs w:val="22"/>
        </w:rPr>
        <w:t xml:space="preserve"> 20%</w:t>
      </w:r>
      <w:r w:rsidR="00AD74D7" w:rsidRPr="00F537BD">
        <w:rPr>
          <w:color w:val="auto"/>
          <w:sz w:val="22"/>
          <w:szCs w:val="22"/>
        </w:rPr>
        <w:t>. Tolerancia cenového rozdielu je určená vo vzťahu k výdavkom, ktoré tvoria celok, napr. samostatná zákazka.</w:t>
      </w:r>
    </w:p>
    <w:p w14:paraId="60F31DB1" w14:textId="12D49057" w:rsidR="00B86336" w:rsidRPr="00F537BD" w:rsidRDefault="00E9658C" w:rsidP="00B86336">
      <w:pPr>
        <w:pStyle w:val="Odsekzoznamu"/>
        <w:numPr>
          <w:ilvl w:val="0"/>
          <w:numId w:val="7"/>
        </w:numPr>
        <w:spacing w:after="0" w:line="240" w:lineRule="auto"/>
        <w:ind w:left="567" w:hanging="567"/>
        <w:rPr>
          <w:color w:val="auto"/>
          <w:sz w:val="22"/>
          <w:szCs w:val="22"/>
        </w:rPr>
      </w:pPr>
      <w:r w:rsidRPr="00F537BD">
        <w:rPr>
          <w:rFonts w:cstheme="minorHAnsi"/>
          <w:color w:val="auto"/>
          <w:sz w:val="22"/>
          <w:szCs w:val="22"/>
        </w:rPr>
        <w:t>Posúdením hospodárnosti návrhu rozpočtu zo strany žiadateľa</w:t>
      </w:r>
      <w:r w:rsidR="00FA61F1" w:rsidRPr="00F537BD">
        <w:rPr>
          <w:rFonts w:cstheme="minorHAnsi"/>
          <w:color w:val="auto"/>
          <w:sz w:val="22"/>
          <w:szCs w:val="22"/>
        </w:rPr>
        <w:t xml:space="preserve"> v rámci konania o ŽoNFP</w:t>
      </w:r>
      <w:r w:rsidRPr="00F537BD">
        <w:rPr>
          <w:color w:val="auto"/>
          <w:sz w:val="22"/>
          <w:szCs w:val="22"/>
        </w:rPr>
        <w:t xml:space="preserve"> nebudú výdavky zo strany PPA u</w:t>
      </w:r>
      <w:r w:rsidR="00B86336" w:rsidRPr="00F537BD">
        <w:rPr>
          <w:color w:val="auto"/>
          <w:sz w:val="22"/>
          <w:szCs w:val="22"/>
        </w:rPr>
        <w:t>ž podliehať následnému overeniu, zo strany PPA však bude overovaný samotný výstup a jeho kvalitatívne parametre.</w:t>
      </w:r>
    </w:p>
    <w:p w14:paraId="232B25BA" w14:textId="2CC2D4BC" w:rsidR="0060135C" w:rsidRPr="001501F1" w:rsidRDefault="00A8561B" w:rsidP="001501F1">
      <w:pPr>
        <w:pStyle w:val="Odsekzoznamu"/>
        <w:numPr>
          <w:ilvl w:val="0"/>
          <w:numId w:val="7"/>
        </w:numPr>
        <w:spacing w:after="0" w:line="240" w:lineRule="auto"/>
        <w:ind w:left="567" w:hanging="567"/>
        <w:rPr>
          <w:color w:val="auto"/>
          <w:sz w:val="22"/>
          <w:szCs w:val="22"/>
        </w:rPr>
      </w:pPr>
      <w:r w:rsidRPr="00F537BD">
        <w:rPr>
          <w:rFonts w:eastAsia="Calibri" w:cs="Calibri"/>
          <w:b/>
          <w:color w:val="auto"/>
          <w:sz w:val="22"/>
          <w:szCs w:val="22"/>
        </w:rPr>
        <w:t xml:space="preserve">V prípade  </w:t>
      </w:r>
      <w:r w:rsidRPr="0060135C">
        <w:rPr>
          <w:rFonts w:eastAsia="Calibri" w:cs="Calibri"/>
          <w:b/>
          <w:strike/>
          <w:color w:val="00B050"/>
          <w:sz w:val="22"/>
          <w:szCs w:val="22"/>
        </w:rPr>
        <w:t>podopatrenia 6.4, podopatrenia 4.2,</w:t>
      </w:r>
      <w:r w:rsidRPr="0060135C">
        <w:rPr>
          <w:rFonts w:eastAsia="Calibri" w:cs="Calibri"/>
          <w:b/>
          <w:color w:val="00B050"/>
          <w:sz w:val="22"/>
          <w:szCs w:val="22"/>
        </w:rPr>
        <w:t xml:space="preserve"> </w:t>
      </w:r>
      <w:r w:rsidRPr="00F537BD">
        <w:rPr>
          <w:rFonts w:eastAsia="Calibri" w:cs="Calibri"/>
          <w:b/>
          <w:color w:val="auto"/>
          <w:sz w:val="22"/>
          <w:szCs w:val="22"/>
        </w:rPr>
        <w:t xml:space="preserve">podopatrenia 7.2, podopatrenia 7.4, podopatrenia 7.5, </w:t>
      </w:r>
      <w:r w:rsidRPr="0060135C">
        <w:rPr>
          <w:rFonts w:eastAsia="Calibri" w:cs="Calibri"/>
          <w:b/>
          <w:strike/>
          <w:color w:val="00B050"/>
          <w:sz w:val="22"/>
          <w:szCs w:val="22"/>
        </w:rPr>
        <w:t>podopatrenia 7.6,</w:t>
      </w:r>
      <w:r w:rsidRPr="0060135C">
        <w:rPr>
          <w:rFonts w:eastAsia="Calibri" w:cs="Calibri"/>
          <w:b/>
          <w:color w:val="00B050"/>
          <w:sz w:val="22"/>
          <w:szCs w:val="22"/>
        </w:rPr>
        <w:t xml:space="preserve"> </w:t>
      </w:r>
      <w:r w:rsidRPr="00F537BD">
        <w:rPr>
          <w:rFonts w:eastAsia="Calibri" w:cs="Calibri"/>
          <w:b/>
          <w:color w:val="auto"/>
          <w:sz w:val="22"/>
          <w:szCs w:val="22"/>
        </w:rPr>
        <w:t xml:space="preserve">ktorých celkové výdavky projektu presahujú sumu 100 000 EUR (bez ohľadu na intenzitu pomoci) </w:t>
      </w:r>
      <w:r w:rsidRPr="0060135C">
        <w:rPr>
          <w:rFonts w:eastAsia="Calibri" w:cs="Calibri"/>
          <w:b/>
          <w:color w:val="auto"/>
          <w:sz w:val="22"/>
          <w:szCs w:val="22"/>
          <w:u w:val="single"/>
        </w:rPr>
        <w:t>nebude uplatňovaná jednorazová platba</w:t>
      </w:r>
      <w:r w:rsidRPr="00F537BD">
        <w:rPr>
          <w:rFonts w:eastAsia="Calibri" w:cs="Calibri"/>
          <w:b/>
          <w:color w:val="auto"/>
          <w:sz w:val="22"/>
          <w:szCs w:val="22"/>
        </w:rPr>
        <w:t xml:space="preserve"> v rámci zjedn</w:t>
      </w:r>
      <w:r w:rsidR="00EA4700" w:rsidRPr="00F537BD">
        <w:rPr>
          <w:rFonts w:eastAsia="Calibri" w:cs="Calibri"/>
          <w:b/>
          <w:color w:val="auto"/>
          <w:sz w:val="22"/>
          <w:szCs w:val="22"/>
        </w:rPr>
        <w:t xml:space="preserve">odušeného vykazovania výdavkov - </w:t>
      </w:r>
      <w:r w:rsidR="00EA4700" w:rsidRPr="00F537BD">
        <w:rPr>
          <w:rFonts w:eastAsia="Calibri" w:cs="Calibri"/>
          <w:b/>
          <w:color w:val="auto"/>
          <w:sz w:val="22"/>
          <w:szCs w:val="22"/>
          <w:shd w:val="clear" w:color="auto" w:fill="FFFFFF"/>
        </w:rPr>
        <w:t>ž</w:t>
      </w:r>
      <w:r w:rsidRPr="00F537BD">
        <w:rPr>
          <w:rFonts w:eastAsia="Calibri" w:cs="Calibri"/>
          <w:b/>
          <w:color w:val="auto"/>
          <w:sz w:val="22"/>
          <w:szCs w:val="22"/>
          <w:shd w:val="clear" w:color="auto" w:fill="FFFFFF"/>
        </w:rPr>
        <w:t xml:space="preserve">iadateľ/prijímateľ je povinný postupovať v zmysle </w:t>
      </w:r>
      <w:r w:rsidRPr="00F537BD">
        <w:rPr>
          <w:rFonts w:eastAsia="Calibri" w:cs="Calibri"/>
          <w:b/>
          <w:color w:val="auto"/>
          <w:sz w:val="22"/>
          <w:szCs w:val="22"/>
        </w:rPr>
        <w:t xml:space="preserve"> </w:t>
      </w:r>
      <w:r w:rsidRPr="0060135C">
        <w:rPr>
          <w:rFonts w:eastAsia="Calibri" w:cs="Calibri"/>
          <w:b/>
          <w:strike/>
          <w:color w:val="00B050"/>
          <w:sz w:val="22"/>
          <w:szCs w:val="22"/>
        </w:rPr>
        <w:t>zákona o verejnom obstarávaní</w:t>
      </w:r>
      <w:r w:rsidRPr="0060135C">
        <w:rPr>
          <w:rFonts w:eastAsia="Calibri" w:cs="Calibri"/>
          <w:b/>
          <w:color w:val="00B050"/>
          <w:sz w:val="22"/>
          <w:szCs w:val="22"/>
        </w:rPr>
        <w:t xml:space="preserve"> </w:t>
      </w:r>
      <w:r w:rsidR="0060135C" w:rsidRPr="0060135C">
        <w:rPr>
          <w:rFonts w:eastAsia="Calibri" w:cs="Calibri"/>
          <w:b/>
          <w:color w:val="FF0000"/>
          <w:sz w:val="22"/>
          <w:szCs w:val="22"/>
        </w:rPr>
        <w:t>ZVO</w:t>
      </w:r>
      <w:r w:rsidR="0060135C">
        <w:rPr>
          <w:rFonts w:eastAsia="Calibri" w:cs="Calibri"/>
          <w:b/>
          <w:color w:val="auto"/>
          <w:sz w:val="22"/>
          <w:szCs w:val="22"/>
        </w:rPr>
        <w:t xml:space="preserve"> </w:t>
      </w:r>
      <w:r w:rsidRPr="00F537BD">
        <w:rPr>
          <w:rFonts w:eastAsia="Calibri" w:cs="Calibri"/>
          <w:b/>
          <w:color w:val="auto"/>
          <w:sz w:val="22"/>
          <w:szCs w:val="22"/>
        </w:rPr>
        <w:t xml:space="preserve">alebo prostredníctvom Usmernenia č.8 Pôdohospodárskej platobnej agentúry k obstarávaniu tovarov, stavebných prác a služieb financovaných z PRV SR 2014 – 2022. </w:t>
      </w:r>
    </w:p>
    <w:p w14:paraId="63482B3B" w14:textId="18893F87" w:rsidR="00761EE7" w:rsidRPr="00F537BD" w:rsidRDefault="00761EE7" w:rsidP="004B17DA">
      <w:pPr>
        <w:autoSpaceDE w:val="0"/>
        <w:autoSpaceDN w:val="0"/>
        <w:adjustRightInd w:val="0"/>
        <w:spacing w:after="0" w:line="240" w:lineRule="auto"/>
        <w:rPr>
          <w:b/>
          <w:color w:val="auto"/>
        </w:rPr>
      </w:pPr>
    </w:p>
    <w:p w14:paraId="5676611A" w14:textId="05054223" w:rsidR="00631F36" w:rsidRPr="00F537BD" w:rsidRDefault="00631F36" w:rsidP="002720F5">
      <w:pPr>
        <w:pStyle w:val="Default"/>
        <w:numPr>
          <w:ilvl w:val="1"/>
          <w:numId w:val="12"/>
        </w:numPr>
        <w:ind w:left="426" w:hanging="426"/>
        <w:rPr>
          <w:b/>
          <w:i/>
          <w:color w:val="auto"/>
          <w:sz w:val="22"/>
          <w:szCs w:val="22"/>
        </w:rPr>
      </w:pPr>
      <w:r w:rsidRPr="00F537BD">
        <w:rPr>
          <w:rFonts w:asciiTheme="minorHAnsi" w:hAnsiTheme="minorHAnsi" w:cstheme="minorHAnsi"/>
          <w:b/>
          <w:i/>
          <w:color w:val="auto"/>
          <w:sz w:val="22"/>
          <w:szCs w:val="22"/>
        </w:rPr>
        <w:t>Paušálne financovanie</w:t>
      </w:r>
      <w:r w:rsidR="00C8330C" w:rsidRPr="00F537BD">
        <w:rPr>
          <w:rFonts w:asciiTheme="minorHAnsi" w:hAnsiTheme="minorHAnsi" w:cstheme="minorHAnsi"/>
          <w:b/>
          <w:i/>
          <w:color w:val="auto"/>
          <w:sz w:val="22"/>
          <w:szCs w:val="22"/>
        </w:rPr>
        <w:t xml:space="preserve"> </w:t>
      </w:r>
      <w:r w:rsidR="002E2367" w:rsidRPr="00F537BD">
        <w:rPr>
          <w:rFonts w:asciiTheme="minorHAnsi" w:hAnsiTheme="minorHAnsi" w:cstheme="minorHAnsi"/>
          <w:b/>
          <w:i/>
          <w:color w:val="auto"/>
          <w:sz w:val="22"/>
          <w:szCs w:val="22"/>
        </w:rPr>
        <w:t xml:space="preserve">vo </w:t>
      </w:r>
      <w:r w:rsidR="00C8330C" w:rsidRPr="00F537BD">
        <w:rPr>
          <w:rFonts w:asciiTheme="minorHAnsi" w:hAnsiTheme="minorHAnsi" w:cstheme="minorHAnsi"/>
          <w:b/>
          <w:i/>
          <w:color w:val="auto"/>
          <w:sz w:val="22"/>
          <w:szCs w:val="22"/>
        </w:rPr>
        <w:t xml:space="preserve"> výšk</w:t>
      </w:r>
      <w:r w:rsidR="002E2367" w:rsidRPr="00F537BD">
        <w:rPr>
          <w:rFonts w:asciiTheme="minorHAnsi" w:hAnsiTheme="minorHAnsi" w:cstheme="minorHAnsi"/>
          <w:b/>
          <w:i/>
          <w:color w:val="auto"/>
          <w:sz w:val="22"/>
          <w:szCs w:val="22"/>
        </w:rPr>
        <w:t>e</w:t>
      </w:r>
      <w:r w:rsidR="00C8330C" w:rsidRPr="00F537BD">
        <w:rPr>
          <w:rFonts w:asciiTheme="minorHAnsi" w:hAnsiTheme="minorHAnsi" w:cstheme="minorHAnsi"/>
          <w:b/>
          <w:i/>
          <w:color w:val="auto"/>
          <w:sz w:val="22"/>
          <w:szCs w:val="22"/>
        </w:rPr>
        <w:t xml:space="preserve"> 40% </w:t>
      </w:r>
    </w:p>
    <w:p w14:paraId="63509573" w14:textId="07FB4501" w:rsidR="00102540" w:rsidRPr="00F537BD" w:rsidRDefault="00631F36" w:rsidP="002720F5">
      <w:pPr>
        <w:pStyle w:val="Odsekzoznamu"/>
        <w:numPr>
          <w:ilvl w:val="0"/>
          <w:numId w:val="4"/>
        </w:numPr>
        <w:autoSpaceDE w:val="0"/>
        <w:autoSpaceDN w:val="0"/>
        <w:adjustRightInd w:val="0"/>
        <w:spacing w:after="0" w:line="240" w:lineRule="auto"/>
        <w:ind w:left="567" w:hanging="567"/>
        <w:rPr>
          <w:color w:val="auto"/>
          <w:sz w:val="22"/>
          <w:szCs w:val="22"/>
        </w:rPr>
      </w:pPr>
      <w:r w:rsidRPr="00F537BD">
        <w:rPr>
          <w:bCs/>
          <w:color w:val="auto"/>
          <w:sz w:val="22"/>
          <w:szCs w:val="22"/>
        </w:rPr>
        <w:t xml:space="preserve">Paušálne financovanie </w:t>
      </w:r>
      <w:r w:rsidRPr="00F537BD">
        <w:rPr>
          <w:bCs/>
          <w:color w:val="auto"/>
          <w:sz w:val="22"/>
          <w:szCs w:val="22"/>
          <w:shd w:val="clear" w:color="auto" w:fill="FFFFFF"/>
        </w:rPr>
        <w:t>nákladov okrem nákladov na zamestnancov</w:t>
      </w:r>
      <w:r w:rsidR="002641F7" w:rsidRPr="00F537BD">
        <w:rPr>
          <w:bCs/>
          <w:color w:val="auto"/>
          <w:sz w:val="22"/>
          <w:szCs w:val="22"/>
          <w:shd w:val="clear" w:color="auto" w:fill="FFFFFF"/>
        </w:rPr>
        <w:t xml:space="preserve"> (personálne výdavky)</w:t>
      </w:r>
      <w:r w:rsidRPr="00F537BD">
        <w:rPr>
          <w:b/>
          <w:bCs/>
          <w:color w:val="auto"/>
          <w:sz w:val="22"/>
          <w:szCs w:val="22"/>
          <w:shd w:val="clear" w:color="auto" w:fill="FFFFFF"/>
        </w:rPr>
        <w:t xml:space="preserve"> - </w:t>
      </w:r>
      <w:r w:rsidRPr="00F537BD">
        <w:rPr>
          <w:color w:val="auto"/>
          <w:sz w:val="22"/>
          <w:szCs w:val="22"/>
          <w:shd w:val="clear" w:color="auto" w:fill="FFFFFF"/>
        </w:rPr>
        <w:t>paušálna sadzba</w:t>
      </w:r>
      <w:r w:rsidR="002E2367" w:rsidRPr="00F537BD">
        <w:rPr>
          <w:color w:val="auto"/>
          <w:sz w:val="22"/>
          <w:szCs w:val="22"/>
          <w:shd w:val="clear" w:color="auto" w:fill="FFFFFF"/>
        </w:rPr>
        <w:t xml:space="preserve"> vo</w:t>
      </w:r>
      <w:r w:rsidRPr="00F537BD">
        <w:rPr>
          <w:color w:val="auto"/>
          <w:sz w:val="22"/>
          <w:szCs w:val="22"/>
          <w:shd w:val="clear" w:color="auto" w:fill="FFFFFF"/>
        </w:rPr>
        <w:t xml:space="preserve"> výšk</w:t>
      </w:r>
      <w:r w:rsidR="002E2367" w:rsidRPr="00F537BD">
        <w:rPr>
          <w:color w:val="auto"/>
          <w:sz w:val="22"/>
          <w:szCs w:val="22"/>
          <w:shd w:val="clear" w:color="auto" w:fill="FFFFFF"/>
        </w:rPr>
        <w:t>e</w:t>
      </w:r>
      <w:r w:rsidRPr="00F537BD">
        <w:rPr>
          <w:color w:val="auto"/>
          <w:sz w:val="22"/>
          <w:szCs w:val="22"/>
          <w:shd w:val="clear" w:color="auto" w:fill="FFFFFF"/>
        </w:rPr>
        <w:t xml:space="preserve"> 40 % oprávnených priamych nákladov na zamestnancov</w:t>
      </w:r>
      <w:r w:rsidRPr="00F537BD">
        <w:rPr>
          <w:color w:val="auto"/>
          <w:sz w:val="22"/>
          <w:szCs w:val="22"/>
        </w:rPr>
        <w:t xml:space="preserve"> (netýka sa </w:t>
      </w:r>
      <w:proofErr w:type="spellStart"/>
      <w:r w:rsidRPr="00F537BD">
        <w:rPr>
          <w:color w:val="auto"/>
          <w:sz w:val="22"/>
          <w:szCs w:val="22"/>
        </w:rPr>
        <w:t>podopatrení</w:t>
      </w:r>
      <w:proofErr w:type="spellEnd"/>
      <w:r w:rsidR="00102540" w:rsidRPr="00F537BD">
        <w:rPr>
          <w:color w:val="auto"/>
          <w:sz w:val="22"/>
          <w:szCs w:val="22"/>
        </w:rPr>
        <w:t xml:space="preserve"> 6.1 a 6.3) sa aplikuje v zmysle čl. 68b nariadenia</w:t>
      </w:r>
      <w:r w:rsidR="005F7CCC" w:rsidRPr="00F537BD">
        <w:rPr>
          <w:color w:val="auto"/>
          <w:sz w:val="22"/>
          <w:szCs w:val="22"/>
        </w:rPr>
        <w:t xml:space="preserve"> č. 1303/2013</w:t>
      </w:r>
      <w:r w:rsidR="00102540" w:rsidRPr="00F537BD">
        <w:rPr>
          <w:color w:val="auto"/>
          <w:sz w:val="22"/>
          <w:szCs w:val="22"/>
        </w:rPr>
        <w:t>, ktoré umožňuje pokryť zostávajúce oprávnené náklady (okrem nákladov na zame</w:t>
      </w:r>
      <w:r w:rsidR="002B5630" w:rsidRPr="00F537BD">
        <w:rPr>
          <w:color w:val="auto"/>
          <w:sz w:val="22"/>
          <w:szCs w:val="22"/>
        </w:rPr>
        <w:t>stnancov) paušálnou sadzbou</w:t>
      </w:r>
      <w:r w:rsidR="00102540" w:rsidRPr="00F537BD">
        <w:rPr>
          <w:color w:val="auto"/>
          <w:sz w:val="22"/>
          <w:szCs w:val="22"/>
        </w:rPr>
        <w:t>.</w:t>
      </w:r>
    </w:p>
    <w:p w14:paraId="20973E75" w14:textId="697AA0D4" w:rsidR="00D07566" w:rsidRPr="00F537BD" w:rsidRDefault="00102540" w:rsidP="002720F5">
      <w:pPr>
        <w:pStyle w:val="Odsekzoznamu"/>
        <w:numPr>
          <w:ilvl w:val="0"/>
          <w:numId w:val="4"/>
        </w:numPr>
        <w:autoSpaceDE w:val="0"/>
        <w:autoSpaceDN w:val="0"/>
        <w:adjustRightInd w:val="0"/>
        <w:spacing w:after="0" w:line="240" w:lineRule="auto"/>
        <w:ind w:left="567" w:hanging="567"/>
        <w:rPr>
          <w:color w:val="auto"/>
          <w:sz w:val="22"/>
          <w:szCs w:val="22"/>
        </w:rPr>
      </w:pPr>
      <w:r w:rsidRPr="00F537BD">
        <w:rPr>
          <w:color w:val="auto"/>
          <w:sz w:val="22"/>
          <w:szCs w:val="22"/>
        </w:rPr>
        <w:t>Paušálna sadzba (percento stanovené v zmluve o poskytnutí NFP) ostáva nemenné, avšak skutočná výška výdavkov na preplatenie sa odvíja od výšky reálnych oprávnených výdavkov (základ pre výpočet paušálnej sadzby sú skutočné oprávnené náklady na zamestnancov</w:t>
      </w:r>
      <w:r w:rsidR="002641F7" w:rsidRPr="00F537BD">
        <w:rPr>
          <w:color w:val="auto"/>
          <w:sz w:val="22"/>
          <w:szCs w:val="22"/>
        </w:rPr>
        <w:t xml:space="preserve"> – personálne výdavky</w:t>
      </w:r>
      <w:r w:rsidRPr="00F537BD">
        <w:rPr>
          <w:color w:val="auto"/>
          <w:sz w:val="22"/>
          <w:szCs w:val="22"/>
        </w:rPr>
        <w:t>).</w:t>
      </w:r>
    </w:p>
    <w:p w14:paraId="435D1CFE" w14:textId="786D9F04" w:rsidR="00105E10" w:rsidRPr="00F537B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Pri uplatňovaní tejto metódy sa musia v</w:t>
      </w:r>
      <w:r w:rsidR="002641F7" w:rsidRPr="00F537BD">
        <w:rPr>
          <w:rFonts w:asciiTheme="minorHAnsi" w:hAnsiTheme="minorHAnsi" w:cstheme="minorHAnsi"/>
          <w:color w:val="auto"/>
          <w:sz w:val="22"/>
          <w:szCs w:val="22"/>
        </w:rPr>
        <w:t xml:space="preserve"> ŽoNFP </w:t>
      </w:r>
      <w:r w:rsidRPr="00F537BD">
        <w:rPr>
          <w:rFonts w:asciiTheme="minorHAnsi" w:hAnsiTheme="minorHAnsi" w:cstheme="minorHAnsi"/>
          <w:color w:val="auto"/>
          <w:sz w:val="22"/>
          <w:szCs w:val="22"/>
        </w:rPr>
        <w:t>podrobne opísať všetky aktivity a výstupy projektu vrátane tých, ktoré sa majú financovať prostredníctvom paušálnej sadzby. V rámci predkladania výdavkov na kontrolu nie je potrebné, aby prijímateľ dokladoval vynaloženie výdavkov financovaných prostredníctvom paušálnej sadzby (prekladanie účtov, faktúr, atď.), avšak musí dodržiavať povinnosti plynúce z platnej legislatívy</w:t>
      </w:r>
      <w:r w:rsidR="002641F7" w:rsidRPr="00F537BD">
        <w:rPr>
          <w:rFonts w:asciiTheme="minorHAnsi" w:hAnsiTheme="minorHAnsi" w:cstheme="minorHAnsi"/>
          <w:color w:val="auto"/>
          <w:sz w:val="22"/>
          <w:szCs w:val="22"/>
        </w:rPr>
        <w:t xml:space="preserve"> SR</w:t>
      </w:r>
      <w:r w:rsidRPr="00F537BD">
        <w:rPr>
          <w:rFonts w:asciiTheme="minorHAnsi" w:hAnsiTheme="minorHAnsi" w:cstheme="minorHAnsi"/>
          <w:color w:val="auto"/>
          <w:sz w:val="22"/>
          <w:szCs w:val="22"/>
        </w:rPr>
        <w:t>. Paušálna sadzba platí pre celé obdobie realizácie projektu. Zmena z paušálu na reálne vykazovanie nákladov a naopak nie je povolená (paušál nie je možné v rámci realizácie projektu rozdeliť na samostatné rozpočtové kapitoly).</w:t>
      </w:r>
    </w:p>
    <w:p w14:paraId="248617C0" w14:textId="0418FAE0" w:rsidR="00D061DD" w:rsidRPr="00F537BD" w:rsidRDefault="00105E10" w:rsidP="002720F5">
      <w:pPr>
        <w:pStyle w:val="Odsekzoznamu"/>
        <w:numPr>
          <w:ilvl w:val="0"/>
          <w:numId w:val="4"/>
        </w:numPr>
        <w:autoSpaceDE w:val="0"/>
        <w:autoSpaceDN w:val="0"/>
        <w:adjustRightInd w:val="0"/>
        <w:spacing w:after="0" w:line="240" w:lineRule="auto"/>
        <w:ind w:left="567" w:hanging="567"/>
        <w:rPr>
          <w:rFonts w:asciiTheme="minorHAnsi" w:hAnsiTheme="minorHAnsi" w:cstheme="minorHAnsi"/>
          <w:color w:val="auto"/>
          <w:sz w:val="22"/>
          <w:szCs w:val="22"/>
        </w:rPr>
      </w:pPr>
      <w:r w:rsidRPr="00F537BD">
        <w:rPr>
          <w:rFonts w:asciiTheme="minorHAnsi" w:hAnsiTheme="minorHAnsi" w:cstheme="minorHAnsi"/>
          <w:color w:val="auto"/>
          <w:sz w:val="22"/>
          <w:szCs w:val="22"/>
        </w:rPr>
        <w:t xml:space="preserve">Zároveň je žiadateľ povinný uviesť merateľný výstup projektu pri jednotlivých kategóriách nepriamych výdavkov definovaných v prílohe 15B, ktoré budú následne premietnuté do zmluvy o poskytnutí NFP.  </w:t>
      </w:r>
    </w:p>
    <w:p w14:paraId="4D5D21DD" w14:textId="0EEE2422" w:rsidR="00761C2D" w:rsidRPr="00F537BD" w:rsidRDefault="00761C2D" w:rsidP="00761C2D">
      <w:pPr>
        <w:autoSpaceDE w:val="0"/>
        <w:autoSpaceDN w:val="0"/>
        <w:adjustRightInd w:val="0"/>
        <w:spacing w:after="0" w:line="240" w:lineRule="auto"/>
        <w:rPr>
          <w:rFonts w:asciiTheme="minorHAnsi" w:hAnsiTheme="minorHAnsi" w:cstheme="minorHAnsi"/>
          <w:color w:val="auto"/>
          <w:sz w:val="22"/>
          <w:szCs w:val="22"/>
        </w:rPr>
      </w:pPr>
    </w:p>
    <w:p w14:paraId="60ECEF30" w14:textId="7CA0DF2C" w:rsidR="00761C2D" w:rsidRPr="00F537BD" w:rsidRDefault="00761C2D" w:rsidP="00761C2D">
      <w:pPr>
        <w:autoSpaceDE w:val="0"/>
        <w:autoSpaceDN w:val="0"/>
        <w:adjustRightInd w:val="0"/>
        <w:spacing w:after="0" w:line="240" w:lineRule="auto"/>
        <w:rPr>
          <w:rFonts w:asciiTheme="minorHAnsi" w:hAnsiTheme="minorHAnsi" w:cstheme="minorHAnsi"/>
          <w:color w:val="auto"/>
          <w:sz w:val="22"/>
          <w:szCs w:val="22"/>
        </w:rPr>
      </w:pPr>
    </w:p>
    <w:p w14:paraId="61A8C6A6" w14:textId="176FB2F0" w:rsidR="00761C2D" w:rsidRPr="00F537BD" w:rsidRDefault="006535E6" w:rsidP="00761C2D">
      <w:pPr>
        <w:autoSpaceDE w:val="0"/>
        <w:autoSpaceDN w:val="0"/>
        <w:adjustRightInd w:val="0"/>
        <w:spacing w:after="0" w:line="240" w:lineRule="auto"/>
        <w:rPr>
          <w:rFonts w:asciiTheme="minorHAnsi" w:hAnsiTheme="minorHAnsi" w:cstheme="minorHAnsi"/>
          <w:color w:val="auto"/>
          <w:sz w:val="22"/>
          <w:szCs w:val="22"/>
        </w:rPr>
      </w:pPr>
      <w:r w:rsidRPr="00F537BD">
        <w:rPr>
          <w:rFonts w:asciiTheme="minorHAnsi" w:hAnsiTheme="minorHAnsi" w:cstheme="minorHAnsi"/>
          <w:color w:val="auto"/>
          <w:sz w:val="22"/>
          <w:szCs w:val="22"/>
        </w:rPr>
        <w:br w:type="page"/>
      </w:r>
    </w:p>
    <w:p w14:paraId="64E6AF15" w14:textId="755A1106" w:rsidR="00631F36" w:rsidRPr="00F537BD" w:rsidRDefault="00D06F6D" w:rsidP="002720F5">
      <w:pPr>
        <w:pStyle w:val="Nadpis2"/>
        <w:numPr>
          <w:ilvl w:val="0"/>
          <w:numId w:val="12"/>
        </w:numPr>
        <w:spacing w:before="0" w:after="0"/>
        <w:ind w:left="284" w:hanging="284"/>
        <w:rPr>
          <w:rFonts w:asciiTheme="minorHAnsi" w:hAnsiTheme="minorHAnsi" w:cs="Times New Roman"/>
          <w:color w:val="auto"/>
          <w:sz w:val="22"/>
          <w:szCs w:val="22"/>
        </w:rPr>
      </w:pPr>
      <w:r w:rsidRPr="00F537BD">
        <w:rPr>
          <w:rFonts w:asciiTheme="minorHAnsi" w:hAnsiTheme="minorHAnsi"/>
          <w:color w:val="auto"/>
          <w:sz w:val="22"/>
          <w:szCs w:val="22"/>
          <w:shd w:val="clear" w:color="auto" w:fill="FFFFFF" w:themeFill="background1"/>
        </w:rPr>
        <w:lastRenderedPageBreak/>
        <w:t xml:space="preserve">Metodika pre aplikáciu </w:t>
      </w:r>
      <w:r w:rsidR="00631F36" w:rsidRPr="00F537BD">
        <w:rPr>
          <w:rFonts w:asciiTheme="minorHAnsi" w:hAnsiTheme="minorHAnsi"/>
          <w:color w:val="auto"/>
          <w:sz w:val="22"/>
          <w:szCs w:val="22"/>
          <w:shd w:val="clear" w:color="auto" w:fill="FFFFFF" w:themeFill="background1"/>
        </w:rPr>
        <w:t>zjedn</w:t>
      </w:r>
      <w:r w:rsidR="00167118" w:rsidRPr="00F537BD">
        <w:rPr>
          <w:rFonts w:asciiTheme="minorHAnsi" w:hAnsiTheme="minorHAnsi"/>
          <w:color w:val="auto"/>
          <w:sz w:val="22"/>
          <w:szCs w:val="22"/>
          <w:shd w:val="clear" w:color="auto" w:fill="FFFFFF" w:themeFill="background1"/>
        </w:rPr>
        <w:t xml:space="preserve">odušeného vykazovania výdavkov </w:t>
      </w:r>
      <w:r w:rsidR="004B17DA" w:rsidRPr="00F537BD">
        <w:rPr>
          <w:rFonts w:asciiTheme="minorHAnsi" w:hAnsiTheme="minorHAnsi"/>
          <w:color w:val="auto"/>
          <w:sz w:val="22"/>
          <w:szCs w:val="22"/>
          <w:shd w:val="clear" w:color="auto" w:fill="FFFFFF" w:themeFill="background1"/>
        </w:rPr>
        <w:t xml:space="preserve"> - </w:t>
      </w:r>
      <w:r w:rsidR="004B17DA" w:rsidRPr="00F537BD">
        <w:rPr>
          <w:rFonts w:asciiTheme="minorHAnsi" w:hAnsiTheme="minorHAnsi" w:cs="Times New Roman"/>
          <w:color w:val="auto"/>
          <w:sz w:val="22"/>
          <w:szCs w:val="22"/>
        </w:rPr>
        <w:t xml:space="preserve">podopatrenie 19.2  </w:t>
      </w:r>
    </w:p>
    <w:p w14:paraId="00914B23" w14:textId="6D513C5D" w:rsidR="003D3D57" w:rsidRPr="00F537BD" w:rsidRDefault="00631F36" w:rsidP="002720F5">
      <w:pPr>
        <w:pStyle w:val="SRKNorm"/>
        <w:numPr>
          <w:ilvl w:val="3"/>
          <w:numId w:val="15"/>
        </w:numPr>
        <w:tabs>
          <w:tab w:val="clear" w:pos="2880"/>
          <w:tab w:val="num" w:pos="567"/>
        </w:tabs>
        <w:spacing w:before="0" w:after="120"/>
        <w:ind w:left="567" w:hanging="567"/>
        <w:rPr>
          <w:rFonts w:asciiTheme="minorHAnsi" w:hAnsiTheme="minorHAnsi" w:cstheme="minorHAnsi"/>
          <w:sz w:val="22"/>
          <w:szCs w:val="22"/>
        </w:rPr>
      </w:pPr>
      <w:r w:rsidRPr="00F537BD">
        <w:rPr>
          <w:rFonts w:asciiTheme="minorHAnsi" w:hAnsiTheme="minorHAnsi" w:cstheme="minorHAnsi"/>
          <w:sz w:val="22"/>
          <w:szCs w:val="22"/>
        </w:rPr>
        <w:t>Metodika pre aplikáciu zjednodušeného vykazovania výdavkov</w:t>
      </w:r>
      <w:r w:rsidR="00167118" w:rsidRPr="00F537BD">
        <w:rPr>
          <w:rFonts w:asciiTheme="minorHAnsi" w:hAnsiTheme="minorHAnsi" w:cstheme="minorHAnsi"/>
          <w:sz w:val="22"/>
          <w:szCs w:val="22"/>
        </w:rPr>
        <w:t xml:space="preserve">: </w:t>
      </w:r>
    </w:p>
    <w:tbl>
      <w:tblPr>
        <w:tblStyle w:val="Mriekatabuky"/>
        <w:tblW w:w="13887" w:type="dxa"/>
        <w:tblInd w:w="567" w:type="dxa"/>
        <w:tblLook w:val="04A0" w:firstRow="1" w:lastRow="0" w:firstColumn="1" w:lastColumn="0" w:noHBand="0" w:noVBand="1"/>
      </w:tblPr>
      <w:tblGrid>
        <w:gridCol w:w="2405"/>
        <w:gridCol w:w="11482"/>
      </w:tblGrid>
      <w:tr w:rsidR="00F537BD" w:rsidRPr="00F537BD" w14:paraId="7A80561C" w14:textId="77777777" w:rsidTr="00C8330C">
        <w:trPr>
          <w:trHeight w:val="53"/>
        </w:trPr>
        <w:tc>
          <w:tcPr>
            <w:tcW w:w="2405" w:type="dxa"/>
            <w:shd w:val="clear" w:color="auto" w:fill="E2EFD9" w:themeFill="accent6" w:themeFillTint="33"/>
            <w:vAlign w:val="center"/>
          </w:tcPr>
          <w:p w14:paraId="56BDCCD1" w14:textId="77777777" w:rsidR="0076440C" w:rsidRPr="001501F1" w:rsidRDefault="0076440C" w:rsidP="00655C7D">
            <w:pPr>
              <w:autoSpaceDE w:val="0"/>
              <w:autoSpaceDN w:val="0"/>
              <w:adjustRightInd w:val="0"/>
              <w:spacing w:after="0" w:line="240" w:lineRule="auto"/>
              <w:jc w:val="center"/>
              <w:rPr>
                <w:b/>
                <w:strike/>
                <w:color w:val="00B050"/>
                <w:sz w:val="18"/>
                <w:szCs w:val="18"/>
              </w:rPr>
            </w:pPr>
            <w:r w:rsidRPr="001501F1">
              <w:rPr>
                <w:b/>
                <w:strike/>
                <w:color w:val="00B050"/>
                <w:sz w:val="18"/>
                <w:szCs w:val="18"/>
              </w:rPr>
              <w:t>Podopatrenie</w:t>
            </w:r>
          </w:p>
        </w:tc>
        <w:tc>
          <w:tcPr>
            <w:tcW w:w="11482" w:type="dxa"/>
            <w:shd w:val="clear" w:color="auto" w:fill="E2EFD9" w:themeFill="accent6" w:themeFillTint="33"/>
            <w:vAlign w:val="center"/>
          </w:tcPr>
          <w:p w14:paraId="4A675DA5" w14:textId="77777777" w:rsidR="0076440C" w:rsidRPr="001501F1" w:rsidRDefault="0076440C" w:rsidP="002720F5">
            <w:pPr>
              <w:pStyle w:val="tlXY"/>
              <w:numPr>
                <w:ilvl w:val="1"/>
                <w:numId w:val="5"/>
              </w:numPr>
              <w:spacing w:before="0" w:after="0"/>
              <w:ind w:left="317" w:hanging="317"/>
              <w:rPr>
                <w:rFonts w:cstheme="minorHAnsi"/>
                <w:strike/>
                <w:color w:val="00B050"/>
                <w:sz w:val="18"/>
                <w:szCs w:val="18"/>
              </w:rPr>
            </w:pPr>
            <w:r w:rsidRPr="001501F1">
              <w:rPr>
                <w:rFonts w:cstheme="minorHAnsi"/>
                <w:strike/>
                <w:color w:val="00B050"/>
                <w:sz w:val="18"/>
                <w:szCs w:val="18"/>
              </w:rPr>
              <w:t>Podpora na demonštračné činnosti a informačné akcie</w:t>
            </w:r>
          </w:p>
        </w:tc>
      </w:tr>
      <w:tr w:rsidR="00F537BD" w:rsidRPr="00F537BD" w14:paraId="367E4955" w14:textId="77777777" w:rsidTr="00C8330C">
        <w:tc>
          <w:tcPr>
            <w:tcW w:w="2405" w:type="dxa"/>
            <w:shd w:val="clear" w:color="auto" w:fill="E2EFD9" w:themeFill="accent6" w:themeFillTint="33"/>
            <w:vAlign w:val="center"/>
          </w:tcPr>
          <w:p w14:paraId="287461D7" w14:textId="77777777" w:rsidR="0076440C" w:rsidRPr="001501F1" w:rsidRDefault="0076440C" w:rsidP="00C8330C">
            <w:pPr>
              <w:autoSpaceDE w:val="0"/>
              <w:autoSpaceDN w:val="0"/>
              <w:adjustRightInd w:val="0"/>
              <w:spacing w:after="0" w:line="240" w:lineRule="auto"/>
              <w:jc w:val="center"/>
              <w:rPr>
                <w:b/>
                <w:strike/>
                <w:color w:val="00B050"/>
                <w:sz w:val="18"/>
                <w:szCs w:val="18"/>
              </w:rPr>
            </w:pPr>
            <w:r w:rsidRPr="001501F1">
              <w:rPr>
                <w:b/>
                <w:strike/>
                <w:color w:val="00B050"/>
                <w:sz w:val="18"/>
                <w:szCs w:val="18"/>
              </w:rPr>
              <w:t>Forma zjednodušeného vykazovania výdavkov</w:t>
            </w:r>
          </w:p>
        </w:tc>
        <w:tc>
          <w:tcPr>
            <w:tcW w:w="11482" w:type="dxa"/>
            <w:shd w:val="clear" w:color="auto" w:fill="auto"/>
            <w:vAlign w:val="center"/>
          </w:tcPr>
          <w:p w14:paraId="13DA3DB7" w14:textId="4A4AED97" w:rsidR="0076440C" w:rsidRPr="001501F1" w:rsidRDefault="0076440C"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strike/>
                <w:color w:val="00B050"/>
                <w:sz w:val="18"/>
                <w:szCs w:val="18"/>
              </w:rPr>
            </w:pPr>
            <w:r w:rsidRPr="001501F1">
              <w:rPr>
                <w:rFonts w:asciiTheme="minorHAnsi" w:hAnsiTheme="minorHAnsi" w:cstheme="minorHAnsi"/>
                <w:strike/>
                <w:color w:val="00B050"/>
                <w:sz w:val="18"/>
                <w:szCs w:val="18"/>
              </w:rPr>
              <w:t>paušálna sadzba v zmysle bodu 1.3 tejto prílohy</w:t>
            </w:r>
            <w:r w:rsidR="00233156" w:rsidRPr="001501F1">
              <w:rPr>
                <w:rFonts w:asciiTheme="minorHAnsi" w:hAnsiTheme="minorHAnsi" w:cstheme="minorHAnsi"/>
                <w:strike/>
                <w:color w:val="00B050"/>
                <w:sz w:val="18"/>
                <w:szCs w:val="18"/>
              </w:rPr>
              <w:t xml:space="preserve"> (</w:t>
            </w:r>
            <w:r w:rsidR="00460843" w:rsidRPr="001501F1">
              <w:rPr>
                <w:strike/>
                <w:color w:val="00B050"/>
                <w:sz w:val="18"/>
                <w:szCs w:val="18"/>
                <w:shd w:val="clear" w:color="auto" w:fill="FFFFFF"/>
              </w:rPr>
              <w:t>paušálne</w:t>
            </w:r>
            <w:r w:rsidR="00C8330C" w:rsidRPr="001501F1">
              <w:rPr>
                <w:strike/>
                <w:color w:val="00B050"/>
                <w:sz w:val="18"/>
                <w:szCs w:val="18"/>
                <w:shd w:val="clear" w:color="auto" w:fill="FFFFFF"/>
              </w:rPr>
              <w:t xml:space="preserve"> financovanie</w:t>
            </w:r>
            <w:r w:rsidR="00233156" w:rsidRPr="001501F1">
              <w:rPr>
                <w:strike/>
                <w:color w:val="00B050"/>
                <w:sz w:val="18"/>
                <w:szCs w:val="18"/>
                <w:shd w:val="clear" w:color="auto" w:fill="FFFFFF"/>
              </w:rPr>
              <w:t xml:space="preserve"> </w:t>
            </w:r>
            <w:r w:rsidR="002E2367" w:rsidRPr="001501F1">
              <w:rPr>
                <w:strike/>
                <w:color w:val="00B050"/>
                <w:sz w:val="18"/>
                <w:szCs w:val="18"/>
                <w:shd w:val="clear" w:color="auto" w:fill="FFFFFF"/>
              </w:rPr>
              <w:t xml:space="preserve">vo výške </w:t>
            </w:r>
            <w:r w:rsidR="00233156" w:rsidRPr="001501F1">
              <w:rPr>
                <w:strike/>
                <w:color w:val="00B050"/>
                <w:sz w:val="18"/>
                <w:szCs w:val="18"/>
                <w:shd w:val="clear" w:color="auto" w:fill="FFFFFF"/>
              </w:rPr>
              <w:t>40 %)</w:t>
            </w:r>
          </w:p>
        </w:tc>
      </w:tr>
      <w:tr w:rsidR="00F537BD" w:rsidRPr="00F537BD" w14:paraId="56F890BB" w14:textId="77777777" w:rsidTr="00C8330C">
        <w:tc>
          <w:tcPr>
            <w:tcW w:w="2405" w:type="dxa"/>
            <w:shd w:val="clear" w:color="auto" w:fill="E2EFD9" w:themeFill="accent6" w:themeFillTint="33"/>
            <w:vAlign w:val="center"/>
          </w:tcPr>
          <w:p w14:paraId="7FC3D177" w14:textId="698E725F" w:rsidR="00035F4E" w:rsidRPr="001501F1" w:rsidRDefault="00035F4E" w:rsidP="00035F4E">
            <w:pPr>
              <w:autoSpaceDE w:val="0"/>
              <w:autoSpaceDN w:val="0"/>
              <w:adjustRightInd w:val="0"/>
              <w:spacing w:after="0" w:line="240" w:lineRule="auto"/>
              <w:jc w:val="center"/>
              <w:rPr>
                <w:b/>
                <w:strike/>
                <w:color w:val="00B050"/>
                <w:sz w:val="18"/>
                <w:szCs w:val="18"/>
              </w:rPr>
            </w:pPr>
            <w:r w:rsidRPr="001501F1">
              <w:rPr>
                <w:b/>
                <w:strike/>
                <w:color w:val="00B050"/>
                <w:sz w:val="18"/>
                <w:szCs w:val="18"/>
              </w:rPr>
              <w:t>Možnosť kombinácie foriem vykazovania výdavkov</w:t>
            </w:r>
          </w:p>
        </w:tc>
        <w:tc>
          <w:tcPr>
            <w:tcW w:w="11482" w:type="dxa"/>
            <w:shd w:val="clear" w:color="auto" w:fill="auto"/>
            <w:vAlign w:val="center"/>
          </w:tcPr>
          <w:p w14:paraId="1647AE5B" w14:textId="5E7301EA" w:rsidR="00035F4E" w:rsidRPr="001501F1" w:rsidRDefault="00035F4E"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strike/>
                <w:color w:val="00B050"/>
                <w:sz w:val="18"/>
                <w:szCs w:val="18"/>
              </w:rPr>
            </w:pPr>
            <w:r w:rsidRPr="001501F1">
              <w:rPr>
                <w:strike/>
                <w:color w:val="00B050"/>
                <w:sz w:val="18"/>
                <w:szCs w:val="18"/>
              </w:rPr>
              <w:t xml:space="preserve">možnosť kombinácie foriem zjednodušeného vykazovania výdavkov sa  neumožňuje </w:t>
            </w:r>
          </w:p>
        </w:tc>
      </w:tr>
      <w:tr w:rsidR="00F537BD" w:rsidRPr="00F537BD" w14:paraId="5F2D8271" w14:textId="77777777" w:rsidTr="00C8330C">
        <w:tc>
          <w:tcPr>
            <w:tcW w:w="2405" w:type="dxa"/>
            <w:shd w:val="clear" w:color="auto" w:fill="E2EFD9" w:themeFill="accent6" w:themeFillTint="33"/>
            <w:vAlign w:val="center"/>
          </w:tcPr>
          <w:p w14:paraId="70C3162E" w14:textId="77DD0D64" w:rsidR="00B41B9E" w:rsidRPr="001501F1" w:rsidRDefault="00B41B9E" w:rsidP="00C8330C">
            <w:pPr>
              <w:autoSpaceDE w:val="0"/>
              <w:autoSpaceDN w:val="0"/>
              <w:adjustRightInd w:val="0"/>
              <w:spacing w:after="0" w:line="240" w:lineRule="auto"/>
              <w:jc w:val="center"/>
              <w:rPr>
                <w:b/>
                <w:strike/>
                <w:color w:val="00B050"/>
                <w:sz w:val="18"/>
                <w:szCs w:val="18"/>
              </w:rPr>
            </w:pPr>
            <w:r w:rsidRPr="001501F1">
              <w:rPr>
                <w:b/>
                <w:strike/>
                <w:color w:val="00B050"/>
                <w:sz w:val="18"/>
                <w:szCs w:val="18"/>
              </w:rPr>
              <w:t>Posúdenie hospodárnosti</w:t>
            </w:r>
          </w:p>
        </w:tc>
        <w:tc>
          <w:tcPr>
            <w:tcW w:w="11482" w:type="dxa"/>
            <w:shd w:val="clear" w:color="auto" w:fill="auto"/>
            <w:vAlign w:val="center"/>
          </w:tcPr>
          <w:p w14:paraId="0736DF9F" w14:textId="6F2C43B8" w:rsidR="00B41B9E" w:rsidRPr="001501F1" w:rsidRDefault="006462A2" w:rsidP="002720F5">
            <w:pPr>
              <w:pStyle w:val="SRKNorm"/>
              <w:numPr>
                <w:ilvl w:val="0"/>
                <w:numId w:val="9"/>
              </w:numPr>
              <w:spacing w:before="0" w:after="0"/>
              <w:ind w:left="172" w:hanging="172"/>
              <w:rPr>
                <w:rFonts w:asciiTheme="minorHAnsi" w:hAnsiTheme="minorHAnsi" w:cstheme="minorHAnsi"/>
                <w:strike/>
                <w:color w:val="00B050"/>
                <w:sz w:val="18"/>
                <w:szCs w:val="18"/>
              </w:rPr>
            </w:pPr>
            <w:r w:rsidRPr="001501F1">
              <w:rPr>
                <w:rFonts w:asciiTheme="minorHAnsi" w:hAnsiTheme="minorHAnsi" w:cstheme="minorHAnsi"/>
                <w:strike/>
                <w:color w:val="00B050"/>
                <w:sz w:val="18"/>
                <w:szCs w:val="18"/>
              </w:rPr>
              <w:t>posúdenie</w:t>
            </w:r>
            <w:r w:rsidR="00DB0C29" w:rsidRPr="001501F1">
              <w:rPr>
                <w:rFonts w:asciiTheme="minorHAnsi" w:hAnsiTheme="minorHAnsi" w:cstheme="minorHAnsi"/>
                <w:strike/>
                <w:color w:val="00B050"/>
                <w:sz w:val="18"/>
                <w:szCs w:val="18"/>
              </w:rPr>
              <w:t xml:space="preserve"> </w:t>
            </w:r>
            <w:r w:rsidR="00B41B9E" w:rsidRPr="001501F1">
              <w:rPr>
                <w:rFonts w:asciiTheme="minorHAnsi" w:hAnsiTheme="minorHAnsi" w:cstheme="minorHAnsi"/>
                <w:strike/>
                <w:color w:val="00B050"/>
                <w:sz w:val="18"/>
                <w:szCs w:val="18"/>
              </w:rPr>
              <w:t xml:space="preserve"> hospodárnosti</w:t>
            </w:r>
            <w:r w:rsidR="00DB0C29" w:rsidRPr="001501F1">
              <w:rPr>
                <w:rFonts w:asciiTheme="minorHAnsi" w:hAnsiTheme="minorHAnsi" w:cstheme="minorHAnsi"/>
                <w:strike/>
                <w:color w:val="00B050"/>
                <w:sz w:val="18"/>
                <w:szCs w:val="18"/>
              </w:rPr>
              <w:t xml:space="preserve"> a účelnosti</w:t>
            </w:r>
            <w:r w:rsidR="00B41B9E" w:rsidRPr="001501F1">
              <w:rPr>
                <w:rFonts w:asciiTheme="minorHAnsi" w:hAnsiTheme="minorHAnsi" w:cstheme="minorHAnsi"/>
                <w:strike/>
                <w:color w:val="00B050"/>
                <w:sz w:val="18"/>
                <w:szCs w:val="18"/>
              </w:rPr>
              <w:t xml:space="preserve"> výdavkov vykonáva PPA</w:t>
            </w:r>
            <w:r w:rsidR="00DB0C29" w:rsidRPr="001501F1">
              <w:rPr>
                <w:rFonts w:asciiTheme="minorHAnsi" w:hAnsiTheme="minorHAnsi" w:cstheme="minorHAnsi"/>
                <w:strike/>
                <w:color w:val="00B050"/>
                <w:sz w:val="18"/>
                <w:szCs w:val="18"/>
              </w:rPr>
              <w:t xml:space="preserve"> ex-</w:t>
            </w:r>
            <w:proofErr w:type="spellStart"/>
            <w:r w:rsidR="00DB0C29" w:rsidRPr="001501F1">
              <w:rPr>
                <w:rFonts w:asciiTheme="minorHAnsi" w:hAnsiTheme="minorHAnsi" w:cstheme="minorHAnsi"/>
                <w:strike/>
                <w:color w:val="00B050"/>
                <w:sz w:val="18"/>
                <w:szCs w:val="18"/>
              </w:rPr>
              <w:t>ante</w:t>
            </w:r>
            <w:proofErr w:type="spellEnd"/>
            <w:r w:rsidR="00DB0C29" w:rsidRPr="001501F1">
              <w:rPr>
                <w:rFonts w:asciiTheme="minorHAnsi" w:hAnsiTheme="minorHAnsi" w:cstheme="minorHAnsi"/>
                <w:strike/>
                <w:color w:val="00B050"/>
                <w:sz w:val="18"/>
                <w:szCs w:val="18"/>
              </w:rPr>
              <w:t xml:space="preserve"> </w:t>
            </w:r>
            <w:r w:rsidR="00B41B9E" w:rsidRPr="001501F1">
              <w:rPr>
                <w:rFonts w:asciiTheme="minorHAnsi" w:hAnsiTheme="minorHAnsi" w:cstheme="minorHAnsi"/>
                <w:strike/>
                <w:color w:val="00B050"/>
                <w:sz w:val="18"/>
                <w:szCs w:val="18"/>
              </w:rPr>
              <w:t xml:space="preserve"> v zmysle kapitoly 7.3.2 </w:t>
            </w:r>
            <w:r w:rsidR="00AD74D7" w:rsidRPr="001501F1">
              <w:rPr>
                <w:rFonts w:asciiTheme="minorHAnsi" w:hAnsiTheme="minorHAnsi" w:cstheme="minorHAnsi"/>
                <w:strike/>
                <w:color w:val="00B050"/>
                <w:sz w:val="18"/>
                <w:szCs w:val="18"/>
              </w:rPr>
              <w:t>p</w:t>
            </w:r>
            <w:r w:rsidR="00B41B9E" w:rsidRPr="001501F1">
              <w:rPr>
                <w:rFonts w:asciiTheme="minorHAnsi" w:hAnsiTheme="minorHAnsi" w:cstheme="minorHAnsi"/>
                <w:strike/>
                <w:color w:val="00B050"/>
                <w:sz w:val="18"/>
                <w:szCs w:val="18"/>
              </w:rPr>
              <w:t>ríručky pre prijímateľa LEADER</w:t>
            </w:r>
          </w:p>
        </w:tc>
      </w:tr>
      <w:tr w:rsidR="00F537BD" w:rsidRPr="00F537BD" w14:paraId="224BE545" w14:textId="77777777" w:rsidTr="00C8330C">
        <w:tc>
          <w:tcPr>
            <w:tcW w:w="2405" w:type="dxa"/>
            <w:shd w:val="clear" w:color="auto" w:fill="E2EFD9" w:themeFill="accent6" w:themeFillTint="33"/>
            <w:vAlign w:val="center"/>
          </w:tcPr>
          <w:p w14:paraId="48D3A4B2" w14:textId="0FAA1D3B" w:rsidR="00367183" w:rsidRPr="001501F1" w:rsidRDefault="00367183" w:rsidP="00C8330C">
            <w:pPr>
              <w:autoSpaceDE w:val="0"/>
              <w:autoSpaceDN w:val="0"/>
              <w:adjustRightInd w:val="0"/>
              <w:spacing w:after="0" w:line="240" w:lineRule="auto"/>
              <w:jc w:val="center"/>
              <w:rPr>
                <w:b/>
                <w:strike/>
                <w:color w:val="00B050"/>
                <w:sz w:val="18"/>
                <w:szCs w:val="18"/>
              </w:rPr>
            </w:pPr>
            <w:r w:rsidRPr="001501F1">
              <w:rPr>
                <w:rFonts w:asciiTheme="minorHAnsi" w:hAnsiTheme="minorHAnsi" w:cstheme="minorHAnsi"/>
                <w:b/>
                <w:strike/>
                <w:color w:val="00B050"/>
                <w:sz w:val="18"/>
                <w:szCs w:val="18"/>
              </w:rPr>
              <w:t>Podmienky uplatnenia zjednodušeného vykazovania výdavkov</w:t>
            </w:r>
          </w:p>
        </w:tc>
        <w:tc>
          <w:tcPr>
            <w:tcW w:w="11482" w:type="dxa"/>
            <w:shd w:val="clear" w:color="auto" w:fill="auto"/>
            <w:vAlign w:val="center"/>
          </w:tcPr>
          <w:p w14:paraId="0C301171" w14:textId="77777777" w:rsidR="00367183" w:rsidRPr="001501F1" w:rsidRDefault="00367183"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strike/>
                <w:color w:val="00B050"/>
                <w:sz w:val="18"/>
                <w:szCs w:val="18"/>
              </w:rPr>
            </w:pPr>
            <w:r w:rsidRPr="001501F1">
              <w:rPr>
                <w:rFonts w:asciiTheme="minorHAnsi" w:hAnsiTheme="minorHAnsi" w:cstheme="minorHAnsi"/>
                <w:strike/>
                <w:color w:val="00B050"/>
                <w:sz w:val="18"/>
                <w:szCs w:val="18"/>
              </w:rPr>
              <w:t>podmienky uplatnenia paušálnej sadzby sú uvedené v Prílohe č. 15B</w:t>
            </w:r>
          </w:p>
          <w:p w14:paraId="2B19C796" w14:textId="207A4CC6" w:rsidR="00367183" w:rsidRPr="001501F1" w:rsidRDefault="00367183"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strike/>
                <w:color w:val="00B050"/>
                <w:sz w:val="18"/>
                <w:szCs w:val="18"/>
              </w:rPr>
            </w:pPr>
            <w:r w:rsidRPr="001501F1">
              <w:rPr>
                <w:rFonts w:asciiTheme="minorHAnsi" w:hAnsiTheme="minorHAnsi" w:cstheme="minorHAnsi"/>
                <w:strike/>
                <w:color w:val="00B050"/>
                <w:sz w:val="18"/>
                <w:szCs w:val="18"/>
              </w:rPr>
              <w:t>podmienky uvedené v bode 1.</w:t>
            </w:r>
            <w:r w:rsidR="00AD74D7" w:rsidRPr="001501F1">
              <w:rPr>
                <w:rFonts w:asciiTheme="minorHAnsi" w:hAnsiTheme="minorHAnsi" w:cstheme="minorHAnsi"/>
                <w:strike/>
                <w:color w:val="00B050"/>
                <w:sz w:val="18"/>
                <w:szCs w:val="18"/>
              </w:rPr>
              <w:t>3</w:t>
            </w:r>
            <w:r w:rsidRPr="001501F1">
              <w:rPr>
                <w:rFonts w:asciiTheme="minorHAnsi" w:hAnsiTheme="minorHAnsi" w:cstheme="minorHAnsi"/>
                <w:strike/>
                <w:color w:val="00B050"/>
                <w:sz w:val="18"/>
                <w:szCs w:val="18"/>
              </w:rPr>
              <w:t xml:space="preserve"> tejto prílohy</w:t>
            </w:r>
          </w:p>
          <w:p w14:paraId="7A6225AA" w14:textId="719B9A8A" w:rsidR="00367183" w:rsidRPr="001501F1" w:rsidRDefault="00367183" w:rsidP="002720F5">
            <w:pPr>
              <w:pStyle w:val="SRKNorm"/>
              <w:numPr>
                <w:ilvl w:val="0"/>
                <w:numId w:val="9"/>
              </w:numPr>
              <w:spacing w:before="0" w:after="0"/>
              <w:ind w:left="172" w:hanging="172"/>
              <w:rPr>
                <w:rFonts w:asciiTheme="minorHAnsi" w:hAnsiTheme="minorHAnsi" w:cstheme="minorHAnsi"/>
                <w:strike/>
                <w:color w:val="00B050"/>
                <w:sz w:val="18"/>
                <w:szCs w:val="18"/>
              </w:rPr>
            </w:pPr>
            <w:r w:rsidRPr="001501F1">
              <w:rPr>
                <w:rFonts w:asciiTheme="minorHAnsi" w:hAnsiTheme="minorHAnsi" w:cstheme="minorHAnsi"/>
                <w:strike/>
                <w:color w:val="00B050"/>
                <w:sz w:val="18"/>
                <w:szCs w:val="18"/>
              </w:rPr>
              <w:t>podmienky uvedené v </w:t>
            </w:r>
            <w:r w:rsidR="00AD74D7" w:rsidRPr="001501F1">
              <w:rPr>
                <w:rFonts w:asciiTheme="minorHAnsi" w:hAnsiTheme="minorHAnsi" w:cstheme="minorHAnsi"/>
                <w:strike/>
                <w:color w:val="00B050"/>
                <w:sz w:val="18"/>
                <w:szCs w:val="18"/>
              </w:rPr>
              <w:t>p</w:t>
            </w:r>
            <w:r w:rsidRPr="001501F1">
              <w:rPr>
                <w:rFonts w:asciiTheme="minorHAnsi" w:hAnsiTheme="minorHAnsi" w:cstheme="minorHAnsi"/>
                <w:strike/>
                <w:color w:val="00B050"/>
                <w:sz w:val="18"/>
                <w:szCs w:val="18"/>
              </w:rPr>
              <w:t>ríručke pre prijímateľa LEADER, kapitola 7.3</w:t>
            </w:r>
          </w:p>
        </w:tc>
      </w:tr>
      <w:tr w:rsidR="00F537BD" w:rsidRPr="00F537BD" w14:paraId="08709A30" w14:textId="77777777" w:rsidTr="00C8330C">
        <w:tc>
          <w:tcPr>
            <w:tcW w:w="2405" w:type="dxa"/>
            <w:shd w:val="clear" w:color="auto" w:fill="E2EFD9" w:themeFill="accent6" w:themeFillTint="33"/>
            <w:vAlign w:val="center"/>
          </w:tcPr>
          <w:p w14:paraId="5C9A7933" w14:textId="75DEA88A" w:rsidR="00986CBA" w:rsidRPr="001501F1" w:rsidRDefault="00986CBA" w:rsidP="00986CBA">
            <w:pPr>
              <w:autoSpaceDE w:val="0"/>
              <w:autoSpaceDN w:val="0"/>
              <w:adjustRightInd w:val="0"/>
              <w:spacing w:after="0" w:line="240" w:lineRule="auto"/>
              <w:jc w:val="center"/>
              <w:rPr>
                <w:rFonts w:asciiTheme="minorHAnsi" w:hAnsiTheme="minorHAnsi" w:cstheme="minorHAnsi"/>
                <w:b/>
                <w:strike/>
                <w:color w:val="00B050"/>
                <w:sz w:val="18"/>
                <w:szCs w:val="18"/>
              </w:rPr>
            </w:pPr>
            <w:r w:rsidRPr="001501F1">
              <w:rPr>
                <w:rFonts w:asciiTheme="minorHAnsi" w:hAnsiTheme="minorHAnsi" w:cstheme="minorHAnsi"/>
                <w:b/>
                <w:strike/>
                <w:color w:val="00B050"/>
                <w:sz w:val="18"/>
                <w:szCs w:val="18"/>
              </w:rPr>
              <w:t>Stanovená metóda výpočtu oprávnených výdavkov</w:t>
            </w:r>
          </w:p>
        </w:tc>
        <w:tc>
          <w:tcPr>
            <w:tcW w:w="11482" w:type="dxa"/>
            <w:shd w:val="clear" w:color="auto" w:fill="auto"/>
            <w:vAlign w:val="center"/>
          </w:tcPr>
          <w:p w14:paraId="2D2891DD" w14:textId="79F4B894" w:rsidR="00986CBA" w:rsidRPr="001501F1" w:rsidRDefault="00986C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strike/>
                <w:color w:val="00B050"/>
                <w:sz w:val="18"/>
                <w:szCs w:val="18"/>
              </w:rPr>
            </w:pPr>
            <w:r w:rsidRPr="001501F1">
              <w:rPr>
                <w:rFonts w:asciiTheme="minorHAnsi" w:hAnsiTheme="minorHAnsi" w:cstheme="minorHAnsi"/>
                <w:bCs/>
                <w:strike/>
                <w:color w:val="00B050"/>
                <w:sz w:val="18"/>
                <w:szCs w:val="18"/>
              </w:rPr>
              <w:t>výpočet výšky nepriamych oprávnených výdavkov: personálne výdavky + ( 40% paušálna sadzba x personálne výdavky)</w:t>
            </w:r>
          </w:p>
        </w:tc>
      </w:tr>
      <w:tr w:rsidR="00F537BD" w:rsidRPr="00F537BD" w14:paraId="435EBA5A" w14:textId="77777777" w:rsidTr="00C8330C">
        <w:tc>
          <w:tcPr>
            <w:tcW w:w="2405" w:type="dxa"/>
            <w:shd w:val="clear" w:color="auto" w:fill="E2EFD9" w:themeFill="accent6" w:themeFillTint="33"/>
            <w:vAlign w:val="center"/>
          </w:tcPr>
          <w:p w14:paraId="25D01008" w14:textId="77777777" w:rsidR="0076440C" w:rsidRPr="001501F1" w:rsidRDefault="0076440C" w:rsidP="00C8330C">
            <w:pPr>
              <w:autoSpaceDE w:val="0"/>
              <w:autoSpaceDN w:val="0"/>
              <w:adjustRightInd w:val="0"/>
              <w:spacing w:after="0" w:line="240" w:lineRule="auto"/>
              <w:jc w:val="center"/>
              <w:rPr>
                <w:b/>
                <w:strike/>
                <w:color w:val="00B050"/>
                <w:sz w:val="18"/>
                <w:szCs w:val="18"/>
              </w:rPr>
            </w:pPr>
            <w:r w:rsidRPr="001501F1">
              <w:rPr>
                <w:b/>
                <w:strike/>
                <w:color w:val="00B050"/>
                <w:sz w:val="18"/>
                <w:szCs w:val="18"/>
              </w:rPr>
              <w:t>Stanovenie výšky oprávnených výdavkov</w:t>
            </w:r>
          </w:p>
        </w:tc>
        <w:tc>
          <w:tcPr>
            <w:tcW w:w="11482" w:type="dxa"/>
            <w:shd w:val="clear" w:color="auto" w:fill="auto"/>
            <w:vAlign w:val="center"/>
          </w:tcPr>
          <w:p w14:paraId="3A03C7B1" w14:textId="5A3D1E88" w:rsidR="0076440C" w:rsidRPr="001501F1" w:rsidRDefault="0076440C" w:rsidP="002720F5">
            <w:pPr>
              <w:pStyle w:val="Odsekzoznamu"/>
              <w:numPr>
                <w:ilvl w:val="0"/>
                <w:numId w:val="16"/>
              </w:numPr>
              <w:autoSpaceDE w:val="0"/>
              <w:autoSpaceDN w:val="0"/>
              <w:adjustRightInd w:val="0"/>
              <w:spacing w:after="0" w:line="240" w:lineRule="auto"/>
              <w:ind w:left="170" w:hanging="170"/>
              <w:rPr>
                <w:strike/>
                <w:color w:val="00B050"/>
                <w:sz w:val="18"/>
                <w:szCs w:val="18"/>
              </w:rPr>
            </w:pPr>
            <w:r w:rsidRPr="001501F1">
              <w:rPr>
                <w:strike/>
                <w:color w:val="00B050"/>
                <w:sz w:val="18"/>
                <w:szCs w:val="18"/>
              </w:rPr>
              <w:t xml:space="preserve">% sadzba paušálnej sadzby je stanovená </w:t>
            </w:r>
            <w:r w:rsidR="002E2367" w:rsidRPr="001501F1">
              <w:rPr>
                <w:strike/>
                <w:color w:val="00B050"/>
                <w:sz w:val="18"/>
                <w:szCs w:val="18"/>
              </w:rPr>
              <w:t>vo</w:t>
            </w:r>
            <w:r w:rsidRPr="001501F1">
              <w:rPr>
                <w:strike/>
                <w:color w:val="00B050"/>
                <w:sz w:val="18"/>
                <w:szCs w:val="18"/>
              </w:rPr>
              <w:t xml:space="preserve"> výšk</w:t>
            </w:r>
            <w:r w:rsidR="002E2367" w:rsidRPr="001501F1">
              <w:rPr>
                <w:strike/>
                <w:color w:val="00B050"/>
                <w:sz w:val="18"/>
                <w:szCs w:val="18"/>
              </w:rPr>
              <w:t>e</w:t>
            </w:r>
            <w:r w:rsidRPr="001501F1">
              <w:rPr>
                <w:strike/>
                <w:color w:val="00B050"/>
                <w:sz w:val="18"/>
                <w:szCs w:val="18"/>
              </w:rPr>
              <w:t xml:space="preserve"> 40% oprávnených priamych nákladov na zamestnancov v zmysle čl. 68, ods.1 písm. b) </w:t>
            </w:r>
            <w:r w:rsidR="00AD74D7" w:rsidRPr="001501F1">
              <w:rPr>
                <w:strike/>
                <w:color w:val="00B050"/>
                <w:sz w:val="18"/>
                <w:szCs w:val="18"/>
              </w:rPr>
              <w:t>všeobecného nariadenia</w:t>
            </w:r>
            <w:r w:rsidRPr="001501F1">
              <w:rPr>
                <w:strike/>
                <w:color w:val="00B050"/>
                <w:sz w:val="18"/>
                <w:szCs w:val="18"/>
              </w:rPr>
              <w:t>, ktorá umožňuje pokryť zostávajúce oprávnené náklady (okrem nákladov na zamestnancov</w:t>
            </w:r>
            <w:r w:rsidR="00AD74D7" w:rsidRPr="001501F1">
              <w:rPr>
                <w:strike/>
                <w:color w:val="00B050"/>
                <w:sz w:val="18"/>
                <w:szCs w:val="18"/>
              </w:rPr>
              <w:t xml:space="preserve"> – personálne výdavky</w:t>
            </w:r>
            <w:r w:rsidRPr="001501F1">
              <w:rPr>
                <w:strike/>
                <w:color w:val="00B050"/>
                <w:sz w:val="18"/>
                <w:szCs w:val="18"/>
              </w:rPr>
              <w:t>)</w:t>
            </w:r>
          </w:p>
          <w:p w14:paraId="66A93D68" w14:textId="77777777" w:rsidR="00102540" w:rsidRPr="001501F1" w:rsidRDefault="0076440C" w:rsidP="002720F5">
            <w:pPr>
              <w:pStyle w:val="Odsekzoznamu"/>
              <w:numPr>
                <w:ilvl w:val="0"/>
                <w:numId w:val="16"/>
              </w:numPr>
              <w:autoSpaceDE w:val="0"/>
              <w:autoSpaceDN w:val="0"/>
              <w:adjustRightInd w:val="0"/>
              <w:spacing w:after="0" w:line="240" w:lineRule="auto"/>
              <w:ind w:left="170" w:hanging="170"/>
              <w:rPr>
                <w:strike/>
                <w:color w:val="00B050"/>
                <w:sz w:val="18"/>
                <w:szCs w:val="18"/>
              </w:rPr>
            </w:pPr>
            <w:r w:rsidRPr="001501F1">
              <w:rPr>
                <w:strike/>
                <w:color w:val="00B050"/>
                <w:sz w:val="18"/>
                <w:szCs w:val="18"/>
              </w:rPr>
              <w:t xml:space="preserve">základňa, z ktorej sa paušálna sadzba vypočíta pre formu financovania je uvedená v  Prílohe č. 15B </w:t>
            </w:r>
          </w:p>
          <w:p w14:paraId="72C77699" w14:textId="77777777" w:rsidR="002720F5" w:rsidRPr="001501F1" w:rsidRDefault="00102540" w:rsidP="002720F5">
            <w:pPr>
              <w:pStyle w:val="Odsekzoznamu"/>
              <w:numPr>
                <w:ilvl w:val="0"/>
                <w:numId w:val="16"/>
              </w:numPr>
              <w:autoSpaceDE w:val="0"/>
              <w:autoSpaceDN w:val="0"/>
              <w:adjustRightInd w:val="0"/>
              <w:spacing w:after="0" w:line="240" w:lineRule="auto"/>
              <w:ind w:left="170" w:hanging="170"/>
              <w:rPr>
                <w:strike/>
                <w:color w:val="00B050"/>
                <w:sz w:val="18"/>
                <w:szCs w:val="18"/>
              </w:rPr>
            </w:pPr>
            <w:r w:rsidRPr="001501F1">
              <w:rPr>
                <w:rFonts w:cstheme="minorHAnsi"/>
                <w:iCs/>
                <w:strike/>
                <w:color w:val="00B050"/>
                <w:sz w:val="18"/>
                <w:szCs w:val="18"/>
              </w:rPr>
              <w:t xml:space="preserve">maximálne </w:t>
            </w:r>
            <w:r w:rsidRPr="001501F1">
              <w:rPr>
                <w:strike/>
                <w:color w:val="00B050"/>
                <w:sz w:val="18"/>
                <w:szCs w:val="18"/>
                <w:lang w:eastAsia="sk-SK"/>
              </w:rPr>
              <w:t xml:space="preserve">finančné limity personálnych výdavkov </w:t>
            </w:r>
            <w:r w:rsidRPr="001501F1">
              <w:rPr>
                <w:rFonts w:cstheme="minorHAnsi"/>
                <w:iCs/>
                <w:strike/>
                <w:color w:val="00B050"/>
                <w:sz w:val="18"/>
                <w:szCs w:val="18"/>
              </w:rPr>
              <w:t>sú uvedené </w:t>
            </w:r>
            <w:r w:rsidRPr="001501F1">
              <w:rPr>
                <w:strike/>
                <w:color w:val="00B050"/>
                <w:sz w:val="18"/>
                <w:szCs w:val="18"/>
              </w:rPr>
              <w:t>v  Prílohe č. 15B</w:t>
            </w:r>
          </w:p>
          <w:p w14:paraId="09355A5B" w14:textId="3DF4C8C8" w:rsidR="002720F5" w:rsidRPr="001501F1" w:rsidRDefault="002720F5" w:rsidP="002720F5">
            <w:pPr>
              <w:pStyle w:val="Odsekzoznamu"/>
              <w:numPr>
                <w:ilvl w:val="0"/>
                <w:numId w:val="16"/>
              </w:numPr>
              <w:autoSpaceDE w:val="0"/>
              <w:autoSpaceDN w:val="0"/>
              <w:adjustRightInd w:val="0"/>
              <w:spacing w:after="0" w:line="240" w:lineRule="auto"/>
              <w:ind w:left="170" w:hanging="170"/>
              <w:rPr>
                <w:strike/>
                <w:color w:val="00B050"/>
                <w:sz w:val="18"/>
                <w:szCs w:val="18"/>
              </w:rPr>
            </w:pPr>
            <w:r w:rsidRPr="001501F1">
              <w:rPr>
                <w:strike/>
                <w:color w:val="00B050"/>
                <w:sz w:val="18"/>
                <w:szCs w:val="18"/>
              </w:rPr>
              <w:t xml:space="preserve">PRIAME OPRÁVNENÉ VÝDAVKY </w:t>
            </w:r>
          </w:p>
          <w:p w14:paraId="0CE30695" w14:textId="77777777" w:rsidR="00761C2D" w:rsidRPr="001501F1" w:rsidRDefault="002720F5" w:rsidP="002720F5">
            <w:pPr>
              <w:pStyle w:val="Odsekzoznamu"/>
              <w:numPr>
                <w:ilvl w:val="0"/>
                <w:numId w:val="35"/>
              </w:numPr>
              <w:autoSpaceDE w:val="0"/>
              <w:autoSpaceDN w:val="0"/>
              <w:adjustRightInd w:val="0"/>
              <w:spacing w:after="0" w:line="240" w:lineRule="auto"/>
              <w:ind w:left="461" w:hanging="283"/>
              <w:rPr>
                <w:strike/>
                <w:color w:val="00B050"/>
                <w:sz w:val="18"/>
                <w:szCs w:val="18"/>
              </w:rPr>
            </w:pPr>
            <w:r w:rsidRPr="001501F1">
              <w:rPr>
                <w:strike/>
                <w:color w:val="00B050"/>
                <w:sz w:val="18"/>
                <w:szCs w:val="18"/>
              </w:rPr>
              <w:t>personálne výdavky:</w:t>
            </w:r>
          </w:p>
          <w:p w14:paraId="4497CD12" w14:textId="77777777" w:rsidR="00761C2D" w:rsidRPr="001501F1" w:rsidRDefault="002720F5" w:rsidP="00761C2D">
            <w:pPr>
              <w:pStyle w:val="Odsekzoznamu"/>
              <w:numPr>
                <w:ilvl w:val="0"/>
                <w:numId w:val="39"/>
              </w:numPr>
              <w:autoSpaceDE w:val="0"/>
              <w:autoSpaceDN w:val="0"/>
              <w:adjustRightInd w:val="0"/>
              <w:spacing w:after="0" w:line="240" w:lineRule="auto"/>
              <w:rPr>
                <w:strike/>
                <w:color w:val="00B050"/>
                <w:sz w:val="18"/>
                <w:szCs w:val="18"/>
              </w:rPr>
            </w:pPr>
            <w:r w:rsidRPr="001501F1">
              <w:rPr>
                <w:strike/>
                <w:color w:val="00B050"/>
                <w:sz w:val="18"/>
                <w:szCs w:val="18"/>
              </w:rPr>
              <w:t xml:space="preserve">koordinátor aktivít projektu, projektový manažér, administratívny pracovník </w:t>
            </w:r>
          </w:p>
          <w:p w14:paraId="578CBE49" w14:textId="37B3609A" w:rsidR="00761C2D" w:rsidRPr="001501F1" w:rsidRDefault="00761C2D" w:rsidP="00761C2D">
            <w:pPr>
              <w:pStyle w:val="Odsekzoznamu"/>
              <w:numPr>
                <w:ilvl w:val="0"/>
                <w:numId w:val="39"/>
              </w:numPr>
              <w:autoSpaceDE w:val="0"/>
              <w:autoSpaceDN w:val="0"/>
              <w:adjustRightInd w:val="0"/>
              <w:spacing w:after="0" w:line="240" w:lineRule="auto"/>
              <w:rPr>
                <w:strike/>
                <w:color w:val="00B050"/>
                <w:sz w:val="18"/>
                <w:szCs w:val="18"/>
              </w:rPr>
            </w:pPr>
            <w:r w:rsidRPr="001501F1">
              <w:rPr>
                <w:rFonts w:cstheme="minorHAnsi"/>
                <w:iCs/>
                <w:strike/>
                <w:color w:val="00B050"/>
                <w:sz w:val="18"/>
                <w:szCs w:val="18"/>
              </w:rPr>
              <w:t xml:space="preserve">lektor, tlmočník, prekladateľ, autor študijných a propagačných materiálov </w:t>
            </w:r>
            <w:r w:rsidRPr="001501F1">
              <w:rPr>
                <w:rFonts w:cstheme="minorHAnsi"/>
                <w:strike/>
                <w:color w:val="00B050"/>
                <w:sz w:val="18"/>
                <w:szCs w:val="18"/>
              </w:rPr>
              <w:t>(zmluvný vzťah je výsledkom verejného obstarávania/obstarávania)</w:t>
            </w:r>
            <w:r w:rsidRPr="001501F1">
              <w:rPr>
                <w:rFonts w:cstheme="minorHAnsi"/>
                <w:strike/>
                <w:color w:val="00B050"/>
                <w:sz w:val="18"/>
                <w:szCs w:val="18"/>
                <w:lang w:eastAsia="sk-SK"/>
              </w:rPr>
              <w:t xml:space="preserve"> </w:t>
            </w:r>
          </w:p>
          <w:p w14:paraId="74D50292" w14:textId="37B3609A" w:rsidR="002720F5" w:rsidRPr="001501F1" w:rsidRDefault="002720F5" w:rsidP="002720F5">
            <w:pPr>
              <w:pStyle w:val="Odsekzoznamu"/>
              <w:numPr>
                <w:ilvl w:val="0"/>
                <w:numId w:val="16"/>
              </w:numPr>
              <w:autoSpaceDE w:val="0"/>
              <w:autoSpaceDN w:val="0"/>
              <w:adjustRightInd w:val="0"/>
              <w:spacing w:after="0" w:line="240" w:lineRule="auto"/>
              <w:ind w:left="178" w:hanging="178"/>
              <w:rPr>
                <w:strike/>
                <w:color w:val="00B050"/>
                <w:sz w:val="18"/>
                <w:szCs w:val="18"/>
              </w:rPr>
            </w:pPr>
            <w:r w:rsidRPr="001501F1">
              <w:rPr>
                <w:strike/>
                <w:color w:val="00B050"/>
                <w:sz w:val="18"/>
                <w:szCs w:val="18"/>
              </w:rPr>
              <w:t xml:space="preserve">NEPRIAME OPRÁVNENÉ VÝDAVKY </w:t>
            </w:r>
          </w:p>
          <w:p w14:paraId="08CE5F31" w14:textId="3DB4E725" w:rsidR="00761C2D" w:rsidRPr="001501F1" w:rsidRDefault="002720F5" w:rsidP="00761C2D">
            <w:pPr>
              <w:pStyle w:val="Odsekzoznamu"/>
              <w:numPr>
                <w:ilvl w:val="0"/>
                <w:numId w:val="35"/>
              </w:numPr>
              <w:autoSpaceDE w:val="0"/>
              <w:autoSpaceDN w:val="0"/>
              <w:adjustRightInd w:val="0"/>
              <w:spacing w:after="0" w:line="240" w:lineRule="auto"/>
              <w:ind w:left="461" w:hanging="283"/>
              <w:rPr>
                <w:strike/>
                <w:color w:val="00B050"/>
                <w:sz w:val="18"/>
                <w:szCs w:val="18"/>
              </w:rPr>
            </w:pPr>
            <w:r w:rsidRPr="001501F1">
              <w:rPr>
                <w:strike/>
                <w:color w:val="00B050"/>
                <w:sz w:val="18"/>
                <w:szCs w:val="18"/>
              </w:rPr>
              <w:t xml:space="preserve">režijné výdavky: 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Pr="001501F1">
              <w:rPr>
                <w:strike/>
                <w:color w:val="00B050"/>
                <w:sz w:val="18"/>
                <w:szCs w:val="18"/>
              </w:rPr>
              <w:t>flipchart</w:t>
            </w:r>
            <w:proofErr w:type="spellEnd"/>
            <w:r w:rsidRPr="001501F1">
              <w:rPr>
                <w:strike/>
                <w:color w:val="00B050"/>
                <w:sz w:val="18"/>
                <w:szCs w:val="18"/>
              </w:rPr>
              <w:t xml:space="preserve"> a pod.), tvorba webovej stránky a portálov.</w:t>
            </w:r>
          </w:p>
          <w:p w14:paraId="1E463A54" w14:textId="692362C5" w:rsidR="002720F5" w:rsidRPr="001501F1" w:rsidRDefault="002720F5" w:rsidP="002720F5">
            <w:pPr>
              <w:pStyle w:val="Odsekzoznamu"/>
              <w:numPr>
                <w:ilvl w:val="0"/>
                <w:numId w:val="35"/>
              </w:numPr>
              <w:autoSpaceDE w:val="0"/>
              <w:autoSpaceDN w:val="0"/>
              <w:adjustRightInd w:val="0"/>
              <w:spacing w:after="0" w:line="240" w:lineRule="auto"/>
              <w:ind w:left="461" w:hanging="283"/>
              <w:rPr>
                <w:strike/>
                <w:color w:val="00B050"/>
                <w:sz w:val="18"/>
                <w:szCs w:val="18"/>
              </w:rPr>
            </w:pPr>
            <w:r w:rsidRPr="001501F1">
              <w:rPr>
                <w:strike/>
                <w:color w:val="00B050"/>
                <w:sz w:val="18"/>
                <w:szCs w:val="18"/>
              </w:rPr>
              <w:t xml:space="preserve">služby zabezpečené dodávateľsky: </w:t>
            </w:r>
            <w:r w:rsidR="00761C2D" w:rsidRPr="001501F1">
              <w:rPr>
                <w:rFonts w:asciiTheme="minorHAnsi" w:hAnsiTheme="minorHAnsi" w:cstheme="minorHAnsi"/>
                <w:bCs/>
                <w:strike/>
                <w:color w:val="00B050"/>
                <w:sz w:val="18"/>
                <w:szCs w:val="18"/>
              </w:rPr>
              <w:t xml:space="preserve">Externí zamestnanci </w:t>
            </w:r>
            <w:r w:rsidR="00761C2D" w:rsidRPr="001501F1">
              <w:rPr>
                <w:rFonts w:asciiTheme="minorHAnsi" w:hAnsiTheme="minorHAnsi" w:cstheme="minorHAnsi"/>
                <w:iCs/>
                <w:strike/>
                <w:color w:val="00B050"/>
                <w:sz w:val="18"/>
                <w:szCs w:val="18"/>
              </w:rPr>
              <w:t xml:space="preserve">vrátane  lektora, tlmočníka, prekladateľa, autora študijných a propagačných materiálov </w:t>
            </w:r>
            <w:r w:rsidR="00761C2D" w:rsidRPr="001501F1">
              <w:rPr>
                <w:strike/>
                <w:color w:val="00B050"/>
                <w:sz w:val="18"/>
                <w:szCs w:val="18"/>
              </w:rPr>
              <w:t>vrátane cestovného, stravného a ubytovania</w:t>
            </w:r>
            <w:r w:rsidR="00761C2D" w:rsidRPr="001501F1">
              <w:rPr>
                <w:rFonts w:asciiTheme="minorHAnsi" w:hAnsiTheme="minorHAnsi" w:cstheme="minorHAnsi"/>
                <w:iCs/>
                <w:strike/>
                <w:color w:val="00B050"/>
                <w:sz w:val="18"/>
                <w:szCs w:val="18"/>
              </w:rPr>
              <w:t xml:space="preserve">, ktorí vykonávajú pracovné činnosti uvedene </w:t>
            </w:r>
            <w:r w:rsidRPr="001501F1">
              <w:rPr>
                <w:strike/>
                <w:color w:val="00B050"/>
                <w:sz w:val="18"/>
                <w:szCs w:val="18"/>
              </w:rPr>
              <w:t xml:space="preserve">v Prílohe 15B k príručke pre prijímateľa LEADER, , prenájom učebného priestoru (premietacie plátno, dataprojektor, notebook a pod.), prenájom  miestností a vybavenia, ktorý je využívaný na účely projektu  - vzdelávacej aktivity, výdavky na zahraničné informačné a vzdelávacie stáže a návštevy v EÚ (z podpory sú vylúčené výdavky na pracovné cesty a stáže do krajín mimo EÚ), tlač študijného a informačného  materiálu (návrhy, grafická úprava, odborná úprava,  tlač a kopírovanie, väzba, výdavky spojené s poštovou distribúciou a pod.), šírenie informácií a publicitu projektu (tvorba webovej stránky, tlačové konferencie, výroba informačných a propagačných materiálov vrátane zverejnenia v tlači a masmédiách a ďalšie </w:t>
            </w:r>
            <w:proofErr w:type="spellStart"/>
            <w:r w:rsidRPr="001501F1">
              <w:rPr>
                <w:strike/>
                <w:color w:val="00B050"/>
                <w:sz w:val="18"/>
                <w:szCs w:val="18"/>
              </w:rPr>
              <w:t>diseminačné</w:t>
            </w:r>
            <w:proofErr w:type="spellEnd"/>
            <w:r w:rsidRPr="001501F1">
              <w:rPr>
                <w:strike/>
                <w:color w:val="00B050"/>
                <w:sz w:val="18"/>
                <w:szCs w:val="18"/>
              </w:rPr>
              <w:t xml:space="preserve"> aktivity projektu), výdavky na formy dištančného vzdelávania (napr. e </w:t>
            </w:r>
            <w:proofErr w:type="spellStart"/>
            <w:r w:rsidRPr="001501F1">
              <w:rPr>
                <w:strike/>
                <w:color w:val="00B050"/>
                <w:sz w:val="18"/>
                <w:szCs w:val="18"/>
              </w:rPr>
              <w:t>learning</w:t>
            </w:r>
            <w:proofErr w:type="spellEnd"/>
            <w:r w:rsidRPr="001501F1">
              <w:rPr>
                <w:strike/>
                <w:color w:val="00B050"/>
                <w:sz w:val="18"/>
                <w:szCs w:val="18"/>
              </w:rPr>
              <w:t>, portály, spoty a pod.), aktivity praktického výcviku (ukážky, demonštrácie, návštevy farmy a pod.), slúžiacich výlučne  pre potreby vzdelávania.</w:t>
            </w:r>
          </w:p>
          <w:p w14:paraId="7507AFEC" w14:textId="77777777" w:rsidR="002720F5" w:rsidRPr="001501F1" w:rsidRDefault="002720F5" w:rsidP="002720F5">
            <w:pPr>
              <w:pStyle w:val="Odsekzoznamu"/>
              <w:numPr>
                <w:ilvl w:val="0"/>
                <w:numId w:val="35"/>
              </w:numPr>
              <w:autoSpaceDE w:val="0"/>
              <w:autoSpaceDN w:val="0"/>
              <w:adjustRightInd w:val="0"/>
              <w:spacing w:after="0" w:line="240" w:lineRule="auto"/>
              <w:ind w:left="461" w:hanging="283"/>
              <w:rPr>
                <w:strike/>
                <w:color w:val="00B050"/>
                <w:sz w:val="18"/>
                <w:szCs w:val="18"/>
              </w:rPr>
            </w:pPr>
            <w:r w:rsidRPr="001501F1">
              <w:rPr>
                <w:strike/>
                <w:color w:val="00B050"/>
                <w:sz w:val="18"/>
                <w:szCs w:val="18"/>
              </w:rPr>
              <w:t xml:space="preserve">cestovné náhrady pre zamestnancov </w:t>
            </w:r>
          </w:p>
          <w:p w14:paraId="25CDA3B4" w14:textId="6B109466" w:rsidR="002720F5" w:rsidRPr="001501F1" w:rsidRDefault="002720F5" w:rsidP="002720F5">
            <w:pPr>
              <w:pStyle w:val="Odsekzoznamu"/>
              <w:numPr>
                <w:ilvl w:val="0"/>
                <w:numId w:val="35"/>
              </w:numPr>
              <w:autoSpaceDE w:val="0"/>
              <w:autoSpaceDN w:val="0"/>
              <w:adjustRightInd w:val="0"/>
              <w:spacing w:after="0" w:line="240" w:lineRule="auto"/>
              <w:ind w:left="461" w:hanging="283"/>
              <w:rPr>
                <w:strike/>
                <w:color w:val="00B050"/>
                <w:sz w:val="18"/>
                <w:szCs w:val="18"/>
              </w:rPr>
            </w:pPr>
            <w:r w:rsidRPr="001501F1">
              <w:rPr>
                <w:strike/>
                <w:color w:val="00B050"/>
                <w:sz w:val="18"/>
                <w:szCs w:val="18"/>
              </w:rPr>
              <w:lastRenderedPageBreak/>
              <w:t>cestovné, stravné a ubytovanie pre účastníkov vzdelávacej aktivity</w:t>
            </w:r>
          </w:p>
          <w:p w14:paraId="65165A00" w14:textId="5B760540" w:rsidR="00761C2D" w:rsidRPr="001501F1" w:rsidRDefault="00F676AF" w:rsidP="00761C2D">
            <w:pPr>
              <w:pStyle w:val="Odsekzoznamu"/>
              <w:keepLines/>
              <w:widowControl w:val="0"/>
              <w:numPr>
                <w:ilvl w:val="0"/>
                <w:numId w:val="28"/>
              </w:numPr>
              <w:autoSpaceDE w:val="0"/>
              <w:autoSpaceDN w:val="0"/>
              <w:adjustRightInd w:val="0"/>
              <w:spacing w:after="0" w:line="240" w:lineRule="auto"/>
              <w:ind w:left="176" w:hanging="174"/>
              <w:rPr>
                <w:bCs/>
                <w:strike/>
                <w:color w:val="00B050"/>
                <w:sz w:val="18"/>
                <w:szCs w:val="18"/>
              </w:rPr>
            </w:pPr>
            <w:r w:rsidRPr="001501F1">
              <w:rPr>
                <w:bCs/>
                <w:strike/>
                <w:color w:val="00B050"/>
                <w:sz w:val="18"/>
                <w:szCs w:val="18"/>
              </w:rPr>
              <w:t>nepr</w:t>
            </w:r>
            <w:r w:rsidRPr="001501F1">
              <w:rPr>
                <w:rFonts w:cs="Times New Roman,Bold"/>
                <w:bCs/>
                <w:strike/>
                <w:color w:val="00B050"/>
                <w:sz w:val="18"/>
                <w:szCs w:val="18"/>
              </w:rPr>
              <w:t xml:space="preserve">iame oprávnené výdavky sa uplatňujú na základe paušálnej sadzby </w:t>
            </w:r>
            <w:r w:rsidR="002E2367" w:rsidRPr="001501F1">
              <w:rPr>
                <w:strike/>
                <w:color w:val="00B050"/>
                <w:sz w:val="18"/>
                <w:szCs w:val="18"/>
              </w:rPr>
              <w:t>vo</w:t>
            </w:r>
            <w:r w:rsidRPr="001501F1">
              <w:rPr>
                <w:strike/>
                <w:color w:val="00B050"/>
                <w:sz w:val="18"/>
                <w:szCs w:val="18"/>
              </w:rPr>
              <w:t xml:space="preserve"> výšk</w:t>
            </w:r>
            <w:r w:rsidR="002E2367" w:rsidRPr="001501F1">
              <w:rPr>
                <w:strike/>
                <w:color w:val="00B050"/>
                <w:sz w:val="18"/>
                <w:szCs w:val="18"/>
              </w:rPr>
              <w:t>e</w:t>
            </w:r>
            <w:r w:rsidRPr="001501F1">
              <w:rPr>
                <w:strike/>
                <w:color w:val="00B050"/>
                <w:sz w:val="18"/>
                <w:szCs w:val="18"/>
              </w:rPr>
              <w:t xml:space="preserve"> 40% oprávnených priamych nákladov na zamestnancov</w:t>
            </w:r>
            <w:r w:rsidR="00655C7D" w:rsidRPr="001501F1">
              <w:rPr>
                <w:strike/>
                <w:color w:val="00B050"/>
                <w:sz w:val="18"/>
                <w:szCs w:val="18"/>
              </w:rPr>
              <w:t xml:space="preserve"> (personálne výdavky)</w:t>
            </w:r>
            <w:r w:rsidRPr="001501F1">
              <w:rPr>
                <w:strike/>
                <w:color w:val="00B050"/>
                <w:sz w:val="18"/>
                <w:szCs w:val="18"/>
              </w:rPr>
              <w:t xml:space="preserve"> </w:t>
            </w:r>
          </w:p>
          <w:p w14:paraId="3DAF8870" w14:textId="32A45324" w:rsidR="00761C2D" w:rsidRPr="001501F1" w:rsidRDefault="00761C2D" w:rsidP="00761C2D">
            <w:pPr>
              <w:autoSpaceDE w:val="0"/>
              <w:autoSpaceDN w:val="0"/>
              <w:adjustRightInd w:val="0"/>
              <w:spacing w:after="0" w:line="240" w:lineRule="auto"/>
              <w:rPr>
                <w:rFonts w:asciiTheme="minorHAnsi" w:hAnsiTheme="minorHAnsi" w:cstheme="minorHAnsi"/>
                <w:iCs/>
                <w:strike/>
                <w:color w:val="00B050"/>
                <w:sz w:val="18"/>
                <w:szCs w:val="18"/>
              </w:rPr>
            </w:pPr>
            <w:r w:rsidRPr="001501F1">
              <w:rPr>
                <w:rFonts w:asciiTheme="minorHAnsi" w:hAnsiTheme="minorHAnsi" w:cstheme="minorHAnsi"/>
                <w:iCs/>
                <w:strike/>
                <w:color w:val="00B050"/>
                <w:sz w:val="18"/>
                <w:szCs w:val="18"/>
              </w:rPr>
              <w:t>Hodinová sadzba za lektorovanie predstavuje sadzbu za 60 minút. Ak činnosť trvá kratšie ako 60 minút, alikvotne sa k tomu prepočíta hodinová sadzba (napr. ak prednáška trvá 45 minút, tak bude preplatené 45/60*hodinová sadzba).</w:t>
            </w:r>
          </w:p>
          <w:p w14:paraId="12120330" w14:textId="77777777" w:rsidR="00761C2D" w:rsidRPr="001501F1" w:rsidRDefault="00761C2D" w:rsidP="00761C2D">
            <w:pPr>
              <w:autoSpaceDE w:val="0"/>
              <w:autoSpaceDN w:val="0"/>
              <w:adjustRightInd w:val="0"/>
              <w:spacing w:after="0" w:line="240" w:lineRule="auto"/>
              <w:rPr>
                <w:rFonts w:asciiTheme="minorHAnsi" w:hAnsiTheme="minorHAnsi" w:cstheme="minorHAnsi"/>
                <w:iCs/>
                <w:strike/>
                <w:color w:val="00B050"/>
                <w:sz w:val="18"/>
                <w:szCs w:val="18"/>
              </w:rPr>
            </w:pPr>
            <w:r w:rsidRPr="001501F1">
              <w:rPr>
                <w:rFonts w:asciiTheme="minorHAnsi" w:hAnsiTheme="minorHAnsi" w:cstheme="minorHAnsi"/>
                <w:iCs/>
                <w:strike/>
                <w:color w:val="00B050"/>
                <w:sz w:val="18"/>
                <w:szCs w:val="18"/>
              </w:rPr>
              <w:t>Príprava na lektorovanie môže byť oprávnenou aktivitou iba vo vzťahu k samotnému výkonu lektorovania a len za každú konkrétnu tému v závislosti od dĺžky lektorovania danej témy. V prípade prednášky danej témy trvajúcej do 5 hodín, je príprava na lektorovanie akceptovateľná iba do výšky, koľko trvá samotné lektorovanie. V prípade dlhšej prednášky je príprava na lektorovanie akceptovateľná do maximálnej výšky 5 hodín na danú tému. V prípade že sa daná téma v rámci vzdelávacej aktivity pravidelne opakuje (napr. tá istá téma na viacerých prednáškach), akceptuje sa príprava na lektorovanie iba do výšky, ktorá je ekvivalentom dĺžky 1 prednášky lektora (príklad: ak prednáška na danú tému trvá 2 hodiny, príprava na lektorovanie je akceptovateľné akceptované do výšky 2 hodín; ak prednáška na danú tému trvá 8 hodín, príprava na lektorovanie je akceptovateľné do výšky 5 hodín).</w:t>
            </w:r>
          </w:p>
          <w:p w14:paraId="5810FB63" w14:textId="77777777" w:rsidR="00761C2D" w:rsidRPr="001501F1" w:rsidRDefault="00761C2D" w:rsidP="00761C2D">
            <w:pPr>
              <w:autoSpaceDE w:val="0"/>
              <w:autoSpaceDN w:val="0"/>
              <w:adjustRightInd w:val="0"/>
              <w:spacing w:after="0" w:line="240" w:lineRule="auto"/>
              <w:rPr>
                <w:rFonts w:asciiTheme="minorHAnsi" w:hAnsiTheme="minorHAnsi" w:cstheme="minorHAnsi"/>
                <w:iCs/>
                <w:strike/>
                <w:color w:val="00B050"/>
                <w:sz w:val="18"/>
                <w:szCs w:val="18"/>
              </w:rPr>
            </w:pPr>
            <w:r w:rsidRPr="001501F1">
              <w:rPr>
                <w:rFonts w:asciiTheme="minorHAnsi" w:hAnsiTheme="minorHAnsi" w:cstheme="minorHAnsi"/>
                <w:iCs/>
                <w:strike/>
                <w:color w:val="00B050"/>
                <w:sz w:val="18"/>
                <w:szCs w:val="18"/>
              </w:rPr>
              <w:t xml:space="preserve">Aby nedošlo k nedovolenému používaniu cudzích publikovaných i nepublikovaných myšlienok, formulácií, poznatkov, výsledkov bádania alebo iných výsledkov tvorivej práce, ako aj ilustrácií, tabuliek, fotografií a pod., autor (aby nebol obvinený z plagiátorstva), všetky zdroje uvedené v publikácii musia byť zverejnené (správne citovať zdroj) a pri použití cudzieho písomného alebo grafického materiálu väčšieho rozsahu si vyžiadať povolenie (ochrana autorských práv). Výstup študijných a propagačných  materiálov môže podliehať pri predložení výstupu pri ŽoP kontrole plagiátorstva (texty sa budú </w:t>
            </w:r>
            <w:proofErr w:type="spellStart"/>
            <w:r w:rsidRPr="001501F1">
              <w:rPr>
                <w:rFonts w:asciiTheme="minorHAnsi" w:hAnsiTheme="minorHAnsi" w:cstheme="minorHAnsi"/>
                <w:iCs/>
                <w:strike/>
                <w:color w:val="00B050"/>
                <w:sz w:val="18"/>
                <w:szCs w:val="18"/>
              </w:rPr>
              <w:t>uploadovať</w:t>
            </w:r>
            <w:proofErr w:type="spellEnd"/>
            <w:r w:rsidRPr="001501F1">
              <w:rPr>
                <w:rFonts w:asciiTheme="minorHAnsi" w:hAnsiTheme="minorHAnsi" w:cstheme="minorHAnsi"/>
                <w:iCs/>
                <w:strike/>
                <w:color w:val="00B050"/>
                <w:sz w:val="18"/>
                <w:szCs w:val="18"/>
              </w:rPr>
              <w:t xml:space="preserve"> a kontrolovať cez systém kontroly plagiátorstva, napríklad https://www.plag.sk/ a PPA bude mať povinnosť takto overiť originalitu vyprodukovaného materiálu.</w:t>
            </w:r>
          </w:p>
          <w:p w14:paraId="1F0CA691" w14:textId="6F0E9CE0" w:rsidR="00761C2D" w:rsidRPr="001501F1" w:rsidRDefault="00761C2D" w:rsidP="00761C2D">
            <w:pPr>
              <w:autoSpaceDE w:val="0"/>
              <w:autoSpaceDN w:val="0"/>
              <w:adjustRightInd w:val="0"/>
              <w:spacing w:after="0" w:line="240" w:lineRule="auto"/>
              <w:rPr>
                <w:rFonts w:asciiTheme="minorHAnsi" w:hAnsiTheme="minorHAnsi" w:cstheme="minorHAnsi"/>
                <w:iCs/>
                <w:strike/>
                <w:color w:val="00B050"/>
                <w:sz w:val="18"/>
                <w:szCs w:val="18"/>
              </w:rPr>
            </w:pPr>
            <w:r w:rsidRPr="001501F1">
              <w:rPr>
                <w:rFonts w:asciiTheme="minorHAnsi" w:hAnsiTheme="minorHAnsi" w:cstheme="minorHAnsi"/>
                <w:iCs/>
                <w:strike/>
                <w:color w:val="00B050"/>
                <w:sz w:val="18"/>
                <w:szCs w:val="18"/>
              </w:rPr>
              <w:t>V prípade, že pri rovnakej téme je súčasne autorom študijných a propagačných materiálov aj lektorom tá istá osoba,  príprava na lektorovanie nemôže byť oprávnenou aktivitou vo vzťahu k samotnému výkonu lektorovania, resp. prednášania za danú tému.</w:t>
            </w:r>
          </w:p>
        </w:tc>
      </w:tr>
      <w:tr w:rsidR="00F537BD" w:rsidRPr="00F537BD" w14:paraId="49851202" w14:textId="77777777" w:rsidTr="00C8330C">
        <w:tc>
          <w:tcPr>
            <w:tcW w:w="2405" w:type="dxa"/>
            <w:shd w:val="clear" w:color="auto" w:fill="E2EFD9" w:themeFill="accent6" w:themeFillTint="33"/>
            <w:vAlign w:val="center"/>
          </w:tcPr>
          <w:p w14:paraId="31BACC23" w14:textId="44BE9566" w:rsidR="00986CBA" w:rsidRPr="001501F1" w:rsidRDefault="00986CBA" w:rsidP="00986CBA">
            <w:pPr>
              <w:autoSpaceDE w:val="0"/>
              <w:autoSpaceDN w:val="0"/>
              <w:adjustRightInd w:val="0"/>
              <w:spacing w:after="0" w:line="240" w:lineRule="auto"/>
              <w:jc w:val="center"/>
              <w:rPr>
                <w:b/>
                <w:strike/>
                <w:color w:val="00B050"/>
                <w:sz w:val="18"/>
                <w:szCs w:val="18"/>
              </w:rPr>
            </w:pPr>
            <w:r w:rsidRPr="001501F1">
              <w:rPr>
                <w:b/>
                <w:strike/>
                <w:color w:val="00B050"/>
                <w:sz w:val="18"/>
                <w:szCs w:val="18"/>
              </w:rPr>
              <w:lastRenderedPageBreak/>
              <w:t xml:space="preserve">Dokumentácia k </w:t>
            </w:r>
            <w:r w:rsidRPr="001501F1">
              <w:rPr>
                <w:b/>
                <w:strike/>
                <w:color w:val="00B050"/>
                <w:sz w:val="18"/>
                <w:szCs w:val="18"/>
              </w:rPr>
              <w:br/>
              <w:t>žiadosti o NFP</w:t>
            </w:r>
          </w:p>
        </w:tc>
        <w:tc>
          <w:tcPr>
            <w:tcW w:w="11482" w:type="dxa"/>
            <w:shd w:val="clear" w:color="auto" w:fill="auto"/>
            <w:vAlign w:val="center"/>
          </w:tcPr>
          <w:p w14:paraId="5E76338F" w14:textId="77777777" w:rsidR="00986CBA" w:rsidRPr="001501F1" w:rsidRDefault="00986CBA" w:rsidP="002720F5">
            <w:pPr>
              <w:pStyle w:val="Odsekzoznamu"/>
              <w:numPr>
                <w:ilvl w:val="0"/>
                <w:numId w:val="17"/>
              </w:numPr>
              <w:autoSpaceDE w:val="0"/>
              <w:autoSpaceDN w:val="0"/>
              <w:adjustRightInd w:val="0"/>
              <w:spacing w:after="0" w:line="240" w:lineRule="auto"/>
              <w:ind w:left="170" w:hanging="170"/>
              <w:rPr>
                <w:strike/>
                <w:color w:val="00B050"/>
                <w:sz w:val="18"/>
                <w:szCs w:val="18"/>
              </w:rPr>
            </w:pPr>
            <w:r w:rsidRPr="001501F1">
              <w:rPr>
                <w:strike/>
                <w:color w:val="00B050"/>
                <w:sz w:val="18"/>
                <w:szCs w:val="18"/>
              </w:rPr>
              <w:t>v zmysle Prílohy 6B príručky pre prijímateľa LEADER</w:t>
            </w:r>
          </w:p>
          <w:p w14:paraId="435738A2" w14:textId="77777777" w:rsidR="00435A30" w:rsidRPr="001501F1" w:rsidRDefault="00435A30" w:rsidP="002720F5">
            <w:pPr>
              <w:pStyle w:val="Odsekzoznamu"/>
              <w:numPr>
                <w:ilvl w:val="0"/>
                <w:numId w:val="17"/>
              </w:numPr>
              <w:autoSpaceDE w:val="0"/>
              <w:autoSpaceDN w:val="0"/>
              <w:adjustRightInd w:val="0"/>
              <w:spacing w:after="0" w:line="240" w:lineRule="auto"/>
              <w:ind w:left="170" w:hanging="170"/>
              <w:rPr>
                <w:strike/>
                <w:color w:val="00B050"/>
                <w:sz w:val="18"/>
                <w:szCs w:val="18"/>
              </w:rPr>
            </w:pPr>
          </w:p>
          <w:p w14:paraId="66363B12" w14:textId="3D1AAC77" w:rsidR="00FD2F0C" w:rsidRPr="001501F1" w:rsidRDefault="00E766BE" w:rsidP="002720F5">
            <w:pPr>
              <w:pStyle w:val="Odsekzoznamu"/>
              <w:numPr>
                <w:ilvl w:val="0"/>
                <w:numId w:val="17"/>
              </w:numPr>
              <w:autoSpaceDE w:val="0"/>
              <w:autoSpaceDN w:val="0"/>
              <w:adjustRightInd w:val="0"/>
              <w:spacing w:after="0" w:line="240" w:lineRule="auto"/>
              <w:ind w:left="170" w:hanging="170"/>
              <w:rPr>
                <w:strike/>
                <w:color w:val="00B050"/>
                <w:sz w:val="18"/>
                <w:szCs w:val="18"/>
              </w:rPr>
            </w:pPr>
            <w:r w:rsidRPr="001501F1">
              <w:rPr>
                <w:strike/>
                <w:color w:val="00B050"/>
                <w:sz w:val="18"/>
                <w:szCs w:val="18"/>
              </w:rPr>
              <w:t xml:space="preserve">nepredkladá sa VO/O (v prípade, ak žiadateľ VO/O predloží, PPA  nie je </w:t>
            </w:r>
            <w:r w:rsidRPr="001501F1">
              <w:rPr>
                <w:rFonts w:asciiTheme="minorHAnsi" w:hAnsiTheme="minorHAnsi" w:cstheme="minorHAnsi"/>
                <w:strike/>
                <w:color w:val="00B050"/>
                <w:sz w:val="18"/>
                <w:szCs w:val="18"/>
              </w:rPr>
              <w:t xml:space="preserve">povinná vykonávať kontrolu VO/O </w:t>
            </w:r>
            <w:proofErr w:type="spellStart"/>
            <w:r w:rsidRPr="001501F1">
              <w:rPr>
                <w:rFonts w:asciiTheme="minorHAnsi" w:hAnsiTheme="minorHAnsi" w:cstheme="minorHAnsi"/>
                <w:strike/>
                <w:color w:val="00B050"/>
                <w:sz w:val="18"/>
                <w:szCs w:val="18"/>
              </w:rPr>
              <w:t>t.j</w:t>
            </w:r>
            <w:proofErr w:type="spellEnd"/>
            <w:r w:rsidRPr="001501F1">
              <w:rPr>
                <w:rFonts w:asciiTheme="minorHAnsi" w:hAnsiTheme="minorHAnsi" w:cstheme="minorHAnsi"/>
                <w:strike/>
                <w:color w:val="00B050"/>
                <w:sz w:val="18"/>
                <w:szCs w:val="18"/>
              </w:rPr>
              <w:t>. kontrolu celého procesu VO/O počnúc zverejnením výzvy až po uzavretie rámcovej zmluvy</w:t>
            </w:r>
            <w:r w:rsidR="00FD2F0C" w:rsidRPr="001501F1">
              <w:rPr>
                <w:rFonts w:asciiTheme="minorHAnsi" w:hAnsiTheme="minorHAnsi" w:cstheme="minorHAnsi"/>
                <w:strike/>
                <w:color w:val="00B050"/>
                <w:sz w:val="18"/>
                <w:szCs w:val="18"/>
              </w:rPr>
              <w:t>)</w:t>
            </w:r>
          </w:p>
        </w:tc>
      </w:tr>
      <w:tr w:rsidR="00F537BD" w:rsidRPr="00F537BD" w14:paraId="0344145A" w14:textId="77777777" w:rsidTr="00C8330C">
        <w:tc>
          <w:tcPr>
            <w:tcW w:w="2405" w:type="dxa"/>
            <w:shd w:val="clear" w:color="auto" w:fill="E2EFD9" w:themeFill="accent6" w:themeFillTint="33"/>
            <w:vAlign w:val="center"/>
          </w:tcPr>
          <w:p w14:paraId="5FAB6AAE" w14:textId="77777777" w:rsidR="0076440C" w:rsidRPr="001501F1" w:rsidRDefault="0076440C" w:rsidP="00C8330C">
            <w:pPr>
              <w:autoSpaceDE w:val="0"/>
              <w:autoSpaceDN w:val="0"/>
              <w:adjustRightInd w:val="0"/>
              <w:spacing w:after="0" w:line="240" w:lineRule="auto"/>
              <w:jc w:val="center"/>
              <w:rPr>
                <w:b/>
                <w:strike/>
                <w:color w:val="00B050"/>
                <w:sz w:val="18"/>
                <w:szCs w:val="18"/>
              </w:rPr>
            </w:pPr>
            <w:r w:rsidRPr="001501F1">
              <w:rPr>
                <w:b/>
                <w:strike/>
                <w:color w:val="00B050"/>
                <w:sz w:val="18"/>
                <w:szCs w:val="18"/>
              </w:rPr>
              <w:t>Dokumentácia k žiadosti o platbu</w:t>
            </w:r>
          </w:p>
        </w:tc>
        <w:tc>
          <w:tcPr>
            <w:tcW w:w="11482" w:type="dxa"/>
            <w:shd w:val="clear" w:color="auto" w:fill="auto"/>
            <w:vAlign w:val="center"/>
          </w:tcPr>
          <w:p w14:paraId="4E28835B" w14:textId="4221D155" w:rsidR="0076440C" w:rsidRPr="001501F1" w:rsidRDefault="0076440C" w:rsidP="002720F5">
            <w:pPr>
              <w:pStyle w:val="Odsekzoznamu"/>
              <w:numPr>
                <w:ilvl w:val="0"/>
                <w:numId w:val="17"/>
              </w:numPr>
              <w:autoSpaceDE w:val="0"/>
              <w:autoSpaceDN w:val="0"/>
              <w:adjustRightInd w:val="0"/>
              <w:spacing w:after="0" w:line="240" w:lineRule="auto"/>
              <w:ind w:left="170" w:hanging="170"/>
              <w:rPr>
                <w:strike/>
                <w:color w:val="00B050"/>
                <w:sz w:val="18"/>
                <w:szCs w:val="18"/>
              </w:rPr>
            </w:pPr>
            <w:r w:rsidRPr="001501F1">
              <w:rPr>
                <w:strike/>
                <w:color w:val="00B050"/>
                <w:sz w:val="18"/>
                <w:szCs w:val="18"/>
              </w:rPr>
              <w:t xml:space="preserve">v zmysle kapitoly 6.7.3 </w:t>
            </w:r>
            <w:r w:rsidR="00655C7D" w:rsidRPr="001501F1">
              <w:rPr>
                <w:strike/>
                <w:color w:val="00B050"/>
                <w:sz w:val="18"/>
                <w:szCs w:val="18"/>
              </w:rPr>
              <w:t>p</w:t>
            </w:r>
            <w:r w:rsidRPr="001501F1">
              <w:rPr>
                <w:strike/>
                <w:color w:val="00B050"/>
                <w:sz w:val="18"/>
                <w:szCs w:val="18"/>
              </w:rPr>
              <w:t>ríručky pre prijímateľa LEADER</w:t>
            </w:r>
          </w:p>
        </w:tc>
      </w:tr>
      <w:tr w:rsidR="00F537BD" w:rsidRPr="00F537BD" w14:paraId="58694750" w14:textId="77777777" w:rsidTr="00C8330C">
        <w:tc>
          <w:tcPr>
            <w:tcW w:w="2405" w:type="dxa"/>
            <w:shd w:val="clear" w:color="auto" w:fill="E2EFD9" w:themeFill="accent6" w:themeFillTint="33"/>
            <w:vAlign w:val="center"/>
          </w:tcPr>
          <w:p w14:paraId="65CD6F73" w14:textId="77777777" w:rsidR="0076440C" w:rsidRPr="001501F1" w:rsidRDefault="0076440C" w:rsidP="00C8330C">
            <w:pPr>
              <w:autoSpaceDE w:val="0"/>
              <w:autoSpaceDN w:val="0"/>
              <w:adjustRightInd w:val="0"/>
              <w:spacing w:after="0" w:line="240" w:lineRule="auto"/>
              <w:jc w:val="center"/>
              <w:rPr>
                <w:b/>
                <w:strike/>
                <w:color w:val="00B050"/>
                <w:sz w:val="18"/>
                <w:szCs w:val="18"/>
              </w:rPr>
            </w:pPr>
            <w:r w:rsidRPr="001501F1">
              <w:rPr>
                <w:b/>
                <w:strike/>
                <w:color w:val="00B050"/>
                <w:sz w:val="18"/>
                <w:szCs w:val="18"/>
              </w:rPr>
              <w:t>Spôsob výkonu kontroly</w:t>
            </w:r>
          </w:p>
        </w:tc>
        <w:tc>
          <w:tcPr>
            <w:tcW w:w="11482" w:type="dxa"/>
            <w:shd w:val="clear" w:color="auto" w:fill="auto"/>
            <w:vAlign w:val="center"/>
          </w:tcPr>
          <w:p w14:paraId="34BEBBCD" w14:textId="77777777" w:rsidR="00F676AF" w:rsidRPr="001501F1" w:rsidRDefault="0076440C" w:rsidP="002720F5">
            <w:pPr>
              <w:pStyle w:val="Odsekzoznamu"/>
              <w:numPr>
                <w:ilvl w:val="0"/>
                <w:numId w:val="17"/>
              </w:numPr>
              <w:autoSpaceDE w:val="0"/>
              <w:autoSpaceDN w:val="0"/>
              <w:adjustRightInd w:val="0"/>
              <w:spacing w:after="0" w:line="240" w:lineRule="auto"/>
              <w:ind w:left="174" w:hanging="174"/>
              <w:rPr>
                <w:strike/>
                <w:color w:val="00B050"/>
                <w:sz w:val="18"/>
                <w:szCs w:val="18"/>
              </w:rPr>
            </w:pPr>
            <w:r w:rsidRPr="001501F1">
              <w:rPr>
                <w:strike/>
                <w:color w:val="00B050"/>
                <w:sz w:val="18"/>
                <w:szCs w:val="18"/>
              </w:rPr>
              <w:t>kontrolované sú výdavky, ktoré tvoria základňu pre výpočet a následnú úhradu paušálnej sadzby (kontrola oprávnenosti základne a správnosť výpočtu paušálnej sadzby)</w:t>
            </w:r>
          </w:p>
          <w:p w14:paraId="368D51E5" w14:textId="753D8B0B" w:rsidR="00F676AF" w:rsidRPr="001501F1" w:rsidRDefault="00F676AF" w:rsidP="002720F5">
            <w:pPr>
              <w:pStyle w:val="Odsekzoznamu"/>
              <w:numPr>
                <w:ilvl w:val="0"/>
                <w:numId w:val="17"/>
              </w:numPr>
              <w:autoSpaceDE w:val="0"/>
              <w:autoSpaceDN w:val="0"/>
              <w:adjustRightInd w:val="0"/>
              <w:spacing w:after="0" w:line="240" w:lineRule="auto"/>
              <w:ind w:left="174" w:hanging="174"/>
              <w:rPr>
                <w:strike/>
                <w:color w:val="00B050"/>
                <w:sz w:val="18"/>
                <w:szCs w:val="18"/>
              </w:rPr>
            </w:pPr>
            <w:r w:rsidRPr="001501F1">
              <w:rPr>
                <w:strike/>
                <w:color w:val="00B050"/>
                <w:sz w:val="18"/>
                <w:szCs w:val="18"/>
              </w:rPr>
              <w:t xml:space="preserve">nepriame oprávnené výdavky (paušálna zložka platby) sa nepreukazujú účtovnými dokladmi, ani žiadnou podpornou dokumentáciou v rámci ŽoP a žiadateľ si nepriame výdavky môže nárokovať </w:t>
            </w:r>
            <w:r w:rsidRPr="001501F1">
              <w:rPr>
                <w:iCs/>
                <w:strike/>
                <w:color w:val="00B050"/>
                <w:sz w:val="18"/>
                <w:szCs w:val="18"/>
              </w:rPr>
              <w:t>pri každej ŽoP, v ktorej budú deklarované priame</w:t>
            </w:r>
            <w:r w:rsidRPr="001501F1">
              <w:rPr>
                <w:i/>
                <w:iCs/>
                <w:strike/>
                <w:color w:val="00B050"/>
                <w:sz w:val="18"/>
                <w:szCs w:val="18"/>
              </w:rPr>
              <w:t xml:space="preserve"> </w:t>
            </w:r>
            <w:r w:rsidRPr="001501F1">
              <w:rPr>
                <w:iCs/>
                <w:strike/>
                <w:color w:val="00B050"/>
                <w:sz w:val="18"/>
                <w:szCs w:val="18"/>
              </w:rPr>
              <w:t>oprávnené</w:t>
            </w:r>
            <w:r w:rsidRPr="001501F1">
              <w:rPr>
                <w:strike/>
                <w:color w:val="00B050"/>
                <w:sz w:val="18"/>
                <w:szCs w:val="18"/>
              </w:rPr>
              <w:t xml:space="preserve"> personálne výdavky. Zo strany PPA bude vykonaná kontrola správnej aplikácie paušálnej sadzby:</w:t>
            </w:r>
          </w:p>
          <w:p w14:paraId="668B80BA" w14:textId="5EDE9C4B" w:rsidR="00F676AF" w:rsidRPr="001501F1" w:rsidRDefault="00F676AF" w:rsidP="002720F5">
            <w:pPr>
              <w:pStyle w:val="Default"/>
              <w:keepLines/>
              <w:widowControl w:val="0"/>
              <w:numPr>
                <w:ilvl w:val="0"/>
                <w:numId w:val="29"/>
              </w:numPr>
              <w:contextualSpacing/>
              <w:rPr>
                <w:rFonts w:asciiTheme="minorHAnsi" w:hAnsiTheme="minorHAnsi"/>
                <w:bCs/>
                <w:strike/>
                <w:color w:val="00B050"/>
                <w:sz w:val="18"/>
                <w:szCs w:val="18"/>
              </w:rPr>
            </w:pPr>
            <w:r w:rsidRPr="001501F1">
              <w:rPr>
                <w:rFonts w:asciiTheme="minorHAnsi" w:hAnsiTheme="minorHAnsi"/>
                <w:strike/>
                <w:color w:val="00B050"/>
                <w:sz w:val="18"/>
                <w:szCs w:val="18"/>
              </w:rPr>
              <w:t xml:space="preserve">určenie základne pre výpočet paušálnej sadzby </w:t>
            </w:r>
          </w:p>
          <w:p w14:paraId="10D644CD" w14:textId="45285B5F" w:rsidR="00F676AF" w:rsidRPr="001501F1" w:rsidRDefault="00F676AF" w:rsidP="002720F5">
            <w:pPr>
              <w:pStyle w:val="Default"/>
              <w:keepLines/>
              <w:widowControl w:val="0"/>
              <w:numPr>
                <w:ilvl w:val="0"/>
                <w:numId w:val="29"/>
              </w:numPr>
              <w:contextualSpacing/>
              <w:rPr>
                <w:rFonts w:asciiTheme="minorHAnsi" w:hAnsiTheme="minorHAnsi"/>
                <w:bCs/>
                <w:strike/>
                <w:color w:val="00B050"/>
                <w:sz w:val="18"/>
                <w:szCs w:val="18"/>
              </w:rPr>
            </w:pPr>
            <w:r w:rsidRPr="001501F1">
              <w:rPr>
                <w:rFonts w:asciiTheme="minorHAnsi" w:hAnsiTheme="minorHAnsi"/>
                <w:strike/>
                <w:color w:val="00B050"/>
                <w:sz w:val="18"/>
                <w:szCs w:val="18"/>
              </w:rPr>
              <w:t>percentuálna výška paušálnej sadzby</w:t>
            </w:r>
          </w:p>
          <w:p w14:paraId="6FF87265" w14:textId="77777777" w:rsidR="00102540" w:rsidRPr="001501F1" w:rsidRDefault="00F676AF" w:rsidP="002720F5">
            <w:pPr>
              <w:pStyle w:val="Default"/>
              <w:keepLines/>
              <w:widowControl w:val="0"/>
              <w:numPr>
                <w:ilvl w:val="0"/>
                <w:numId w:val="29"/>
              </w:numPr>
              <w:contextualSpacing/>
              <w:rPr>
                <w:rFonts w:asciiTheme="minorHAnsi" w:hAnsiTheme="minorHAnsi"/>
                <w:bCs/>
                <w:strike/>
                <w:color w:val="00B050"/>
                <w:sz w:val="18"/>
                <w:szCs w:val="18"/>
              </w:rPr>
            </w:pPr>
            <w:r w:rsidRPr="001501F1">
              <w:rPr>
                <w:rFonts w:asciiTheme="minorHAnsi" w:hAnsiTheme="minorHAnsi"/>
                <w:strike/>
                <w:color w:val="00B050"/>
                <w:sz w:val="18"/>
                <w:szCs w:val="18"/>
              </w:rPr>
              <w:t>matematický výpočet výšky výdavkov na ostatné výdavky určených paušálnou sadzbou</w:t>
            </w:r>
          </w:p>
          <w:p w14:paraId="2DBC3EA9" w14:textId="77777777" w:rsidR="009E1A62" w:rsidRPr="001501F1" w:rsidRDefault="007A36FD" w:rsidP="00C86A69">
            <w:pPr>
              <w:pStyle w:val="Default"/>
              <w:keepLines/>
              <w:widowControl w:val="0"/>
              <w:contextualSpacing/>
              <w:rPr>
                <w:rFonts w:asciiTheme="minorHAnsi" w:hAnsiTheme="minorHAnsi"/>
                <w:bCs/>
                <w:strike/>
                <w:color w:val="00B050"/>
                <w:sz w:val="18"/>
                <w:szCs w:val="18"/>
              </w:rPr>
            </w:pPr>
            <w:r w:rsidRPr="001501F1">
              <w:rPr>
                <w:rFonts w:asciiTheme="minorHAnsi" w:hAnsiTheme="minorHAnsi"/>
                <w:bCs/>
                <w:strike/>
                <w:color w:val="00B050"/>
                <w:sz w:val="18"/>
                <w:szCs w:val="18"/>
              </w:rPr>
              <w:t>•</w:t>
            </w:r>
            <w:r w:rsidRPr="001501F1">
              <w:rPr>
                <w:rFonts w:asciiTheme="minorHAnsi" w:hAnsiTheme="minorHAnsi"/>
                <w:bCs/>
                <w:strike/>
                <w:color w:val="00B050"/>
                <w:sz w:val="18"/>
                <w:szCs w:val="18"/>
              </w:rPr>
              <w:tab/>
              <w:t>splnenie merateľných ukazovateľov (výstup a/alebo výsledok a/alebo činnosť, ktoré sú výstupom projektu)</w:t>
            </w:r>
          </w:p>
          <w:p w14:paraId="153975CF" w14:textId="657533FC" w:rsidR="009E1A62" w:rsidRPr="001501F1" w:rsidRDefault="009E1A62" w:rsidP="007A36FD">
            <w:pPr>
              <w:pStyle w:val="Default"/>
              <w:keepLines/>
              <w:widowControl w:val="0"/>
              <w:contextualSpacing/>
              <w:rPr>
                <w:rFonts w:asciiTheme="minorHAnsi" w:hAnsiTheme="minorHAnsi"/>
                <w:bCs/>
                <w:strike/>
                <w:color w:val="00B050"/>
                <w:sz w:val="18"/>
                <w:szCs w:val="18"/>
              </w:rPr>
            </w:pPr>
            <w:r w:rsidRPr="001501F1">
              <w:rPr>
                <w:bCs/>
                <w:iCs/>
                <w:strike/>
                <w:color w:val="00B050"/>
                <w:sz w:val="18"/>
                <w:szCs w:val="18"/>
              </w:rPr>
              <w:t xml:space="preserve">Akékoľvek </w:t>
            </w:r>
            <w:r w:rsidRPr="001501F1">
              <w:rPr>
                <w:b/>
                <w:bCs/>
                <w:iCs/>
                <w:strike/>
                <w:color w:val="00B050"/>
                <w:sz w:val="18"/>
                <w:szCs w:val="18"/>
              </w:rPr>
              <w:t>neočakávané výnosy z projektu</w:t>
            </w:r>
            <w:r w:rsidRPr="001501F1">
              <w:rPr>
                <w:bCs/>
                <w:iCs/>
                <w:strike/>
                <w:color w:val="00B050"/>
                <w:sz w:val="18"/>
                <w:szCs w:val="18"/>
              </w:rPr>
              <w:t xml:space="preserve"> </w:t>
            </w:r>
            <w:r w:rsidRPr="001501F1">
              <w:rPr>
                <w:b/>
                <w:bCs/>
                <w:iCs/>
                <w:strike/>
                <w:color w:val="00B050"/>
                <w:sz w:val="18"/>
                <w:szCs w:val="18"/>
              </w:rPr>
              <w:t>sú odpočítané</w:t>
            </w:r>
            <w:r w:rsidRPr="001501F1">
              <w:rPr>
                <w:bCs/>
                <w:iCs/>
                <w:strike/>
                <w:color w:val="00B050"/>
                <w:sz w:val="18"/>
                <w:szCs w:val="18"/>
              </w:rPr>
              <w:t xml:space="preserve"> od celkových oprávnených výdavkov deklarovaných na projekt, </w:t>
            </w:r>
            <w:proofErr w:type="spellStart"/>
            <w:r w:rsidRPr="001501F1">
              <w:rPr>
                <w:bCs/>
                <w:iCs/>
                <w:strike/>
                <w:color w:val="00B050"/>
                <w:sz w:val="18"/>
                <w:szCs w:val="18"/>
              </w:rPr>
              <w:t>t.j</w:t>
            </w:r>
            <w:proofErr w:type="spellEnd"/>
            <w:r w:rsidRPr="001501F1">
              <w:rPr>
                <w:bCs/>
                <w:iCs/>
                <w:strike/>
                <w:color w:val="00B050"/>
                <w:sz w:val="18"/>
                <w:szCs w:val="18"/>
              </w:rPr>
              <w:t>. ak výnosy znižujú celkovú výšku priamych oprávnených výdavkov, priamo úmerne k tomu sa znížia celkové nepriame oprávnené výdavky (forma overenia – administratívna kontrola a kontrola na mies</w:t>
            </w:r>
            <w:r w:rsidR="00C86A69" w:rsidRPr="001501F1">
              <w:rPr>
                <w:bCs/>
                <w:iCs/>
                <w:strike/>
                <w:color w:val="00B050"/>
                <w:sz w:val="18"/>
                <w:szCs w:val="18"/>
              </w:rPr>
              <w:t>te)</w:t>
            </w:r>
            <w:r w:rsidR="00C86A69" w:rsidRPr="001501F1">
              <w:rPr>
                <w:rFonts w:asciiTheme="minorHAnsi" w:hAnsiTheme="minorHAnsi"/>
                <w:bCs/>
                <w:strike/>
                <w:color w:val="00B050"/>
                <w:sz w:val="18"/>
                <w:szCs w:val="18"/>
              </w:rPr>
              <w:t>.</w:t>
            </w:r>
          </w:p>
        </w:tc>
      </w:tr>
      <w:tr w:rsidR="00F537BD" w:rsidRPr="00F537BD" w14:paraId="432288E2" w14:textId="77777777" w:rsidTr="00C8330C">
        <w:tc>
          <w:tcPr>
            <w:tcW w:w="2405" w:type="dxa"/>
            <w:shd w:val="clear" w:color="auto" w:fill="E2EFD9" w:themeFill="accent6" w:themeFillTint="33"/>
            <w:vAlign w:val="center"/>
          </w:tcPr>
          <w:p w14:paraId="59E19BFB" w14:textId="3DF22335" w:rsidR="0076440C" w:rsidRPr="001501F1" w:rsidRDefault="0076440C" w:rsidP="00553027">
            <w:pPr>
              <w:autoSpaceDE w:val="0"/>
              <w:autoSpaceDN w:val="0"/>
              <w:adjustRightInd w:val="0"/>
              <w:spacing w:after="0" w:line="240" w:lineRule="auto"/>
              <w:jc w:val="center"/>
              <w:rPr>
                <w:b/>
                <w:strike/>
                <w:color w:val="00B050"/>
                <w:sz w:val="18"/>
                <w:szCs w:val="18"/>
              </w:rPr>
            </w:pPr>
            <w:r w:rsidRPr="001501F1">
              <w:rPr>
                <w:b/>
                <w:strike/>
                <w:color w:val="00B050"/>
                <w:sz w:val="18"/>
                <w:szCs w:val="18"/>
              </w:rPr>
              <w:t xml:space="preserve">Korekcia </w:t>
            </w:r>
          </w:p>
        </w:tc>
        <w:tc>
          <w:tcPr>
            <w:tcW w:w="11482" w:type="dxa"/>
            <w:shd w:val="clear" w:color="auto" w:fill="auto"/>
            <w:vAlign w:val="center"/>
          </w:tcPr>
          <w:p w14:paraId="44A1310F" w14:textId="77777777" w:rsidR="00553027" w:rsidRPr="001501F1" w:rsidRDefault="00102540" w:rsidP="002720F5">
            <w:pPr>
              <w:pStyle w:val="Odsekzoznamu"/>
              <w:numPr>
                <w:ilvl w:val="0"/>
                <w:numId w:val="30"/>
              </w:numPr>
              <w:tabs>
                <w:tab w:val="left" w:pos="4536"/>
              </w:tabs>
              <w:autoSpaceDE w:val="0"/>
              <w:autoSpaceDN w:val="0"/>
              <w:adjustRightInd w:val="0"/>
              <w:spacing w:after="0" w:line="240" w:lineRule="auto"/>
              <w:ind w:left="174" w:hanging="174"/>
              <w:rPr>
                <w:bCs/>
                <w:strike/>
                <w:color w:val="00B050"/>
                <w:sz w:val="18"/>
                <w:szCs w:val="18"/>
              </w:rPr>
            </w:pPr>
            <w:r w:rsidRPr="001501F1">
              <w:rPr>
                <w:rFonts w:cs="Calibri"/>
                <w:strike/>
                <w:color w:val="00B050"/>
                <w:sz w:val="18"/>
                <w:szCs w:val="18"/>
              </w:rPr>
              <w:t>ak pri každej ŽoP, v ktorej budú deklarované priame</w:t>
            </w:r>
            <w:r w:rsidRPr="001501F1">
              <w:rPr>
                <w:rFonts w:cs="Calibri"/>
                <w:i/>
                <w:iCs/>
                <w:strike/>
                <w:color w:val="00B050"/>
                <w:sz w:val="18"/>
                <w:szCs w:val="18"/>
              </w:rPr>
              <w:t xml:space="preserve"> </w:t>
            </w:r>
            <w:r w:rsidRPr="001501F1">
              <w:rPr>
                <w:rFonts w:cs="Calibri"/>
                <w:strike/>
                <w:color w:val="00B050"/>
                <w:sz w:val="18"/>
                <w:szCs w:val="18"/>
              </w:rPr>
              <w:t>oprávnené personálne výdavky nebude preukázaný výstup v</w:t>
            </w:r>
            <w:r w:rsidR="001E3260" w:rsidRPr="001501F1">
              <w:rPr>
                <w:rFonts w:cs="Calibri"/>
                <w:strike/>
                <w:color w:val="00B050"/>
                <w:sz w:val="18"/>
                <w:szCs w:val="18"/>
              </w:rPr>
              <w:t> </w:t>
            </w:r>
            <w:r w:rsidRPr="001501F1">
              <w:rPr>
                <w:rFonts w:cs="Calibri"/>
                <w:strike/>
                <w:color w:val="00B050"/>
                <w:sz w:val="18"/>
                <w:szCs w:val="18"/>
              </w:rPr>
              <w:t>zmysle</w:t>
            </w:r>
            <w:r w:rsidR="001E3260" w:rsidRPr="001501F1">
              <w:rPr>
                <w:rFonts w:cs="Calibri"/>
                <w:strike/>
                <w:color w:val="00B050"/>
                <w:sz w:val="18"/>
                <w:szCs w:val="18"/>
              </w:rPr>
              <w:t xml:space="preserve"> prílohy č. 15B</w:t>
            </w:r>
            <w:r w:rsidRPr="001501F1">
              <w:rPr>
                <w:rFonts w:cs="Calibri"/>
                <w:strike/>
                <w:color w:val="00B050"/>
                <w:sz w:val="18"/>
                <w:szCs w:val="18"/>
              </w:rPr>
              <w:t xml:space="preserve">, </w:t>
            </w:r>
            <w:r w:rsidRPr="001501F1">
              <w:rPr>
                <w:rFonts w:cstheme="minorHAnsi"/>
                <w:strike/>
                <w:color w:val="00B050"/>
                <w:sz w:val="18"/>
                <w:szCs w:val="18"/>
              </w:rPr>
              <w:t>PPA uplatní korekciu 10</w:t>
            </w:r>
            <w:r w:rsidR="00CE0F0B" w:rsidRPr="001501F1">
              <w:rPr>
                <w:rFonts w:cstheme="minorHAnsi"/>
                <w:strike/>
                <w:color w:val="00B050"/>
                <w:sz w:val="18"/>
                <w:szCs w:val="18"/>
              </w:rPr>
              <w:t>0</w:t>
            </w:r>
            <w:r w:rsidRPr="001501F1">
              <w:rPr>
                <w:rFonts w:cstheme="minorHAnsi"/>
                <w:strike/>
                <w:color w:val="00B050"/>
                <w:sz w:val="18"/>
                <w:szCs w:val="18"/>
              </w:rPr>
              <w:t xml:space="preserve">% na </w:t>
            </w:r>
            <w:r w:rsidRPr="001501F1">
              <w:rPr>
                <w:rFonts w:cstheme="minorHAnsi"/>
                <w:iCs/>
                <w:strike/>
                <w:color w:val="00B050"/>
                <w:sz w:val="18"/>
                <w:szCs w:val="18"/>
              </w:rPr>
              <w:t>deklarované priame</w:t>
            </w:r>
            <w:r w:rsidRPr="001501F1">
              <w:rPr>
                <w:rFonts w:cstheme="minorHAnsi"/>
                <w:i/>
                <w:iCs/>
                <w:strike/>
                <w:color w:val="00B050"/>
                <w:sz w:val="18"/>
                <w:szCs w:val="18"/>
              </w:rPr>
              <w:t xml:space="preserve"> </w:t>
            </w:r>
            <w:r w:rsidRPr="001501F1">
              <w:rPr>
                <w:rFonts w:cstheme="minorHAnsi"/>
                <w:iCs/>
                <w:strike/>
                <w:color w:val="00B050"/>
                <w:sz w:val="18"/>
                <w:szCs w:val="18"/>
              </w:rPr>
              <w:t>oprávnené</w:t>
            </w:r>
            <w:r w:rsidRPr="001501F1">
              <w:rPr>
                <w:rFonts w:cstheme="minorHAnsi"/>
                <w:strike/>
                <w:color w:val="00B050"/>
                <w:sz w:val="18"/>
                <w:szCs w:val="18"/>
              </w:rPr>
              <w:t xml:space="preserve"> personálne výdavky</w:t>
            </w:r>
            <w:r w:rsidRPr="001501F1">
              <w:rPr>
                <w:rFonts w:cs="Calibri"/>
                <w:bCs/>
                <w:strike/>
                <w:color w:val="00B050"/>
                <w:sz w:val="18"/>
                <w:szCs w:val="18"/>
              </w:rPr>
              <w:t xml:space="preserve">.  V  nadväznosti na predchádzajúcu vetu, keďže sa </w:t>
            </w:r>
            <w:r w:rsidRPr="001501F1">
              <w:rPr>
                <w:strike/>
                <w:color w:val="00B050"/>
                <w:sz w:val="18"/>
                <w:szCs w:val="18"/>
              </w:rPr>
              <w:t>paušálna sadzba odvíja od výšky reálnych oprávnených výdavkov (skutočné oprávnené personálne výdavky) budú znížené aj nepriame oprávnené výdavky, ktoré sa vypočítali zo základu pre výpočet paušálnej sadzby).</w:t>
            </w:r>
          </w:p>
          <w:p w14:paraId="3F29D6CF" w14:textId="4C98D54F" w:rsidR="00FD2F0C" w:rsidRPr="001501F1" w:rsidRDefault="00553027" w:rsidP="002720F5">
            <w:pPr>
              <w:pStyle w:val="Odsekzoznamu"/>
              <w:numPr>
                <w:ilvl w:val="0"/>
                <w:numId w:val="30"/>
              </w:numPr>
              <w:tabs>
                <w:tab w:val="left" w:pos="4536"/>
              </w:tabs>
              <w:autoSpaceDE w:val="0"/>
              <w:autoSpaceDN w:val="0"/>
              <w:adjustRightInd w:val="0"/>
              <w:spacing w:after="0" w:line="240" w:lineRule="auto"/>
              <w:ind w:left="174" w:hanging="174"/>
              <w:rPr>
                <w:bCs/>
                <w:strike/>
                <w:color w:val="00B050"/>
                <w:sz w:val="18"/>
                <w:szCs w:val="18"/>
              </w:rPr>
            </w:pPr>
            <w:r w:rsidRPr="001501F1">
              <w:rPr>
                <w:bCs/>
                <w:strike/>
                <w:color w:val="00B050"/>
                <w:sz w:val="18"/>
                <w:szCs w:val="18"/>
              </w:rPr>
              <w:lastRenderedPageBreak/>
              <w:t>PPA nevykonáva kontrolu VO, ani nepristúpi k aplikovaniu sankcií (korekcií) týkajúcich sa VO, ak sa  žiadateľovi/prijímateľovi má poskytnúť, resp. sa na realizáciu projektu poskytol príspevok v zmysle kapitoly 1, ods.2 tejto prílohy , t. j. príspevok má byť poskytnutý, resp. bol poskytnutý vo forme ZVV.</w:t>
            </w:r>
          </w:p>
        </w:tc>
      </w:tr>
    </w:tbl>
    <w:p w14:paraId="065C3FC2" w14:textId="754F4764" w:rsidR="00986CBA" w:rsidRPr="00F537BD" w:rsidRDefault="00986CBA" w:rsidP="0076440C">
      <w:pPr>
        <w:rPr>
          <w:color w:val="auto"/>
          <w:lang w:eastAsia="sk-SK"/>
        </w:rPr>
      </w:pPr>
    </w:p>
    <w:p w14:paraId="340BFCCB" w14:textId="77777777" w:rsidR="00FC05B1" w:rsidRPr="00F537BD" w:rsidRDefault="00FC05B1" w:rsidP="0076440C">
      <w:pPr>
        <w:rPr>
          <w:color w:val="auto"/>
          <w:lang w:eastAsia="sk-SK"/>
        </w:rPr>
      </w:pPr>
    </w:p>
    <w:tbl>
      <w:tblPr>
        <w:tblStyle w:val="Mriekatabuky"/>
        <w:tblW w:w="13887" w:type="dxa"/>
        <w:tblInd w:w="567" w:type="dxa"/>
        <w:tblLook w:val="04A0" w:firstRow="1" w:lastRow="0" w:firstColumn="1" w:lastColumn="0" w:noHBand="0" w:noVBand="1"/>
      </w:tblPr>
      <w:tblGrid>
        <w:gridCol w:w="2405"/>
        <w:gridCol w:w="11482"/>
      </w:tblGrid>
      <w:tr w:rsidR="00F537BD" w:rsidRPr="00F537BD" w14:paraId="2A3CCF57" w14:textId="77777777" w:rsidTr="00C8330C">
        <w:tc>
          <w:tcPr>
            <w:tcW w:w="2405" w:type="dxa"/>
            <w:shd w:val="clear" w:color="auto" w:fill="E2EFD9" w:themeFill="accent6" w:themeFillTint="33"/>
            <w:vAlign w:val="center"/>
          </w:tcPr>
          <w:p w14:paraId="5A5CA0B7" w14:textId="77777777" w:rsidR="0076440C" w:rsidRPr="001501F1" w:rsidRDefault="0076440C" w:rsidP="0076440C">
            <w:pPr>
              <w:autoSpaceDE w:val="0"/>
              <w:autoSpaceDN w:val="0"/>
              <w:adjustRightInd w:val="0"/>
              <w:jc w:val="center"/>
              <w:rPr>
                <w:b/>
                <w:strike/>
                <w:color w:val="00B050"/>
                <w:sz w:val="18"/>
                <w:szCs w:val="18"/>
              </w:rPr>
            </w:pPr>
            <w:r w:rsidRPr="001501F1">
              <w:rPr>
                <w:b/>
                <w:strike/>
                <w:color w:val="00B050"/>
                <w:sz w:val="18"/>
                <w:szCs w:val="18"/>
              </w:rPr>
              <w:t>Podopatrenie</w:t>
            </w:r>
          </w:p>
        </w:tc>
        <w:tc>
          <w:tcPr>
            <w:tcW w:w="11482" w:type="dxa"/>
            <w:shd w:val="clear" w:color="auto" w:fill="E2EFD9" w:themeFill="accent6" w:themeFillTint="33"/>
            <w:vAlign w:val="center"/>
          </w:tcPr>
          <w:p w14:paraId="2E8E7575" w14:textId="4F858854" w:rsidR="001E3260" w:rsidRPr="001501F1" w:rsidRDefault="001E3260" w:rsidP="002720F5">
            <w:pPr>
              <w:pStyle w:val="tlXY"/>
              <w:numPr>
                <w:ilvl w:val="1"/>
                <w:numId w:val="5"/>
              </w:numPr>
              <w:spacing w:before="0" w:after="0"/>
              <w:ind w:left="459" w:hanging="459"/>
              <w:rPr>
                <w:rFonts w:cstheme="minorHAnsi"/>
                <w:strike/>
                <w:color w:val="00B050"/>
                <w:sz w:val="18"/>
                <w:szCs w:val="18"/>
              </w:rPr>
            </w:pPr>
            <w:r w:rsidRPr="001501F1">
              <w:rPr>
                <w:rFonts w:cstheme="minorHAnsi"/>
                <w:strike/>
                <w:color w:val="00B050"/>
                <w:sz w:val="18"/>
                <w:szCs w:val="18"/>
              </w:rPr>
              <w:t>Podpora na krátkodobé výmeny v rámci riadenia poľnohospodárskych podnikov a obhospodarovania lesov, ako aj na návštevy poľnohospodárskych a lesných podnikov</w:t>
            </w:r>
          </w:p>
        </w:tc>
      </w:tr>
      <w:tr w:rsidR="00F537BD" w:rsidRPr="00F537BD" w14:paraId="4BEAC654" w14:textId="77777777" w:rsidTr="00CE0F0B">
        <w:trPr>
          <w:trHeight w:val="284"/>
        </w:trPr>
        <w:tc>
          <w:tcPr>
            <w:tcW w:w="2405" w:type="dxa"/>
            <w:shd w:val="clear" w:color="auto" w:fill="E2EFD9" w:themeFill="accent6" w:themeFillTint="33"/>
            <w:vAlign w:val="center"/>
          </w:tcPr>
          <w:p w14:paraId="79EAFB2B" w14:textId="77777777" w:rsidR="0076440C" w:rsidRPr="001501F1" w:rsidRDefault="0076440C" w:rsidP="00CE0F0B">
            <w:pPr>
              <w:autoSpaceDE w:val="0"/>
              <w:autoSpaceDN w:val="0"/>
              <w:adjustRightInd w:val="0"/>
              <w:spacing w:after="0" w:line="240" w:lineRule="auto"/>
              <w:jc w:val="center"/>
              <w:rPr>
                <w:b/>
                <w:strike/>
                <w:color w:val="00B050"/>
                <w:sz w:val="18"/>
                <w:szCs w:val="18"/>
              </w:rPr>
            </w:pPr>
            <w:r w:rsidRPr="001501F1">
              <w:rPr>
                <w:b/>
                <w:strike/>
                <w:color w:val="00B050"/>
                <w:sz w:val="18"/>
                <w:szCs w:val="18"/>
              </w:rPr>
              <w:t>Forma zjednodušeného vykazovania výdavkov</w:t>
            </w:r>
          </w:p>
        </w:tc>
        <w:tc>
          <w:tcPr>
            <w:tcW w:w="11482" w:type="dxa"/>
            <w:shd w:val="clear" w:color="auto" w:fill="auto"/>
            <w:vAlign w:val="center"/>
          </w:tcPr>
          <w:p w14:paraId="46B29429" w14:textId="3B73B9DC" w:rsidR="0076440C" w:rsidRPr="001501F1" w:rsidRDefault="0076440C"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strike/>
                <w:color w:val="00B050"/>
                <w:sz w:val="18"/>
                <w:szCs w:val="18"/>
              </w:rPr>
            </w:pPr>
            <w:r w:rsidRPr="001501F1">
              <w:rPr>
                <w:rFonts w:asciiTheme="minorHAnsi" w:hAnsiTheme="minorHAnsi" w:cstheme="minorHAnsi"/>
                <w:strike/>
                <w:color w:val="00B050"/>
                <w:sz w:val="18"/>
                <w:szCs w:val="18"/>
              </w:rPr>
              <w:t>paušálna sadzba v zmysle bodu 1.3 tejto prílohy</w:t>
            </w:r>
            <w:r w:rsidR="00DB0C29" w:rsidRPr="001501F1">
              <w:rPr>
                <w:rFonts w:asciiTheme="minorHAnsi" w:hAnsiTheme="minorHAnsi" w:cstheme="minorHAnsi"/>
                <w:strike/>
                <w:color w:val="00B050"/>
                <w:sz w:val="18"/>
                <w:szCs w:val="18"/>
              </w:rPr>
              <w:t xml:space="preserve"> (</w:t>
            </w:r>
            <w:r w:rsidR="00DB0C29" w:rsidRPr="001501F1">
              <w:rPr>
                <w:strike/>
                <w:color w:val="00B050"/>
                <w:sz w:val="18"/>
                <w:szCs w:val="18"/>
                <w:shd w:val="clear" w:color="auto" w:fill="FFFFFF"/>
              </w:rPr>
              <w:t>paušáln</w:t>
            </w:r>
            <w:r w:rsidR="00460843" w:rsidRPr="001501F1">
              <w:rPr>
                <w:strike/>
                <w:color w:val="00B050"/>
                <w:sz w:val="18"/>
                <w:szCs w:val="18"/>
                <w:shd w:val="clear" w:color="auto" w:fill="FFFFFF"/>
              </w:rPr>
              <w:t>e</w:t>
            </w:r>
            <w:r w:rsidR="00DB0C29" w:rsidRPr="001501F1">
              <w:rPr>
                <w:strike/>
                <w:color w:val="00B050"/>
                <w:sz w:val="18"/>
                <w:szCs w:val="18"/>
                <w:shd w:val="clear" w:color="auto" w:fill="FFFFFF"/>
              </w:rPr>
              <w:t xml:space="preserve"> </w:t>
            </w:r>
            <w:r w:rsidR="00C8330C" w:rsidRPr="001501F1">
              <w:rPr>
                <w:strike/>
                <w:color w:val="00B050"/>
                <w:sz w:val="18"/>
                <w:szCs w:val="18"/>
                <w:shd w:val="clear" w:color="auto" w:fill="FFFFFF"/>
              </w:rPr>
              <w:t>financovanie</w:t>
            </w:r>
            <w:r w:rsidR="002E2367" w:rsidRPr="001501F1">
              <w:rPr>
                <w:strike/>
                <w:color w:val="00B050"/>
                <w:sz w:val="18"/>
                <w:szCs w:val="18"/>
                <w:shd w:val="clear" w:color="auto" w:fill="FFFFFF"/>
              </w:rPr>
              <w:t xml:space="preserve"> vo </w:t>
            </w:r>
            <w:r w:rsidR="00DB0C29" w:rsidRPr="001501F1">
              <w:rPr>
                <w:strike/>
                <w:color w:val="00B050"/>
                <w:sz w:val="18"/>
                <w:szCs w:val="18"/>
                <w:shd w:val="clear" w:color="auto" w:fill="FFFFFF"/>
              </w:rPr>
              <w:t xml:space="preserve"> výšk</w:t>
            </w:r>
            <w:r w:rsidR="002E2367" w:rsidRPr="001501F1">
              <w:rPr>
                <w:strike/>
                <w:color w:val="00B050"/>
                <w:sz w:val="18"/>
                <w:szCs w:val="18"/>
                <w:shd w:val="clear" w:color="auto" w:fill="FFFFFF"/>
              </w:rPr>
              <w:t>e</w:t>
            </w:r>
            <w:r w:rsidR="00DB0C29" w:rsidRPr="001501F1">
              <w:rPr>
                <w:strike/>
                <w:color w:val="00B050"/>
                <w:sz w:val="18"/>
                <w:szCs w:val="18"/>
                <w:shd w:val="clear" w:color="auto" w:fill="FFFFFF"/>
              </w:rPr>
              <w:t xml:space="preserve"> 40 %)</w:t>
            </w:r>
          </w:p>
        </w:tc>
      </w:tr>
      <w:tr w:rsidR="00F537BD" w:rsidRPr="00F537BD" w14:paraId="798F83EE" w14:textId="77777777" w:rsidTr="00CE0F0B">
        <w:trPr>
          <w:trHeight w:val="284"/>
        </w:trPr>
        <w:tc>
          <w:tcPr>
            <w:tcW w:w="2405" w:type="dxa"/>
            <w:shd w:val="clear" w:color="auto" w:fill="E2EFD9" w:themeFill="accent6" w:themeFillTint="33"/>
            <w:vAlign w:val="center"/>
          </w:tcPr>
          <w:p w14:paraId="0D97B92A" w14:textId="50ECAEFB" w:rsidR="00CE0F0B" w:rsidRPr="001501F1" w:rsidRDefault="00CE0F0B" w:rsidP="00CE0F0B">
            <w:pPr>
              <w:autoSpaceDE w:val="0"/>
              <w:autoSpaceDN w:val="0"/>
              <w:adjustRightInd w:val="0"/>
              <w:spacing w:after="0" w:line="240" w:lineRule="auto"/>
              <w:jc w:val="center"/>
              <w:rPr>
                <w:b/>
                <w:strike/>
                <w:color w:val="00B050"/>
                <w:sz w:val="18"/>
                <w:szCs w:val="18"/>
              </w:rPr>
            </w:pPr>
            <w:r w:rsidRPr="001501F1">
              <w:rPr>
                <w:b/>
                <w:strike/>
                <w:color w:val="00B050"/>
                <w:sz w:val="18"/>
                <w:szCs w:val="18"/>
              </w:rPr>
              <w:t>Možnosť kombinácie foriem vykazovania výdavkov</w:t>
            </w:r>
          </w:p>
        </w:tc>
        <w:tc>
          <w:tcPr>
            <w:tcW w:w="11482" w:type="dxa"/>
            <w:shd w:val="clear" w:color="auto" w:fill="auto"/>
            <w:vAlign w:val="center"/>
          </w:tcPr>
          <w:p w14:paraId="10A73456" w14:textId="3EA83E46" w:rsidR="00CE0F0B" w:rsidRPr="001501F1" w:rsidRDefault="00CE0F0B" w:rsidP="002720F5">
            <w:pPr>
              <w:pStyle w:val="Odsekzoznamu"/>
              <w:numPr>
                <w:ilvl w:val="0"/>
                <w:numId w:val="9"/>
              </w:numPr>
              <w:autoSpaceDE w:val="0"/>
              <w:autoSpaceDN w:val="0"/>
              <w:adjustRightInd w:val="0"/>
              <w:spacing w:after="0" w:line="240" w:lineRule="auto"/>
              <w:ind w:left="175" w:hanging="175"/>
              <w:rPr>
                <w:rFonts w:asciiTheme="minorHAnsi" w:hAnsiTheme="minorHAnsi" w:cstheme="minorHAnsi"/>
                <w:strike/>
                <w:color w:val="00B050"/>
                <w:sz w:val="18"/>
                <w:szCs w:val="18"/>
              </w:rPr>
            </w:pPr>
            <w:r w:rsidRPr="001501F1">
              <w:rPr>
                <w:strike/>
                <w:color w:val="00B050"/>
                <w:sz w:val="18"/>
                <w:szCs w:val="18"/>
              </w:rPr>
              <w:t xml:space="preserve">možnosť kombinácie foriem zjednodušeného vykazovania výdavkov sa  neumožňuje </w:t>
            </w:r>
          </w:p>
        </w:tc>
      </w:tr>
      <w:tr w:rsidR="00F537BD" w:rsidRPr="00F537BD" w14:paraId="70FC366E" w14:textId="77777777" w:rsidTr="00CE0F0B">
        <w:trPr>
          <w:trHeight w:val="284"/>
        </w:trPr>
        <w:tc>
          <w:tcPr>
            <w:tcW w:w="2405" w:type="dxa"/>
            <w:shd w:val="clear" w:color="auto" w:fill="E2EFD9" w:themeFill="accent6" w:themeFillTint="33"/>
            <w:vAlign w:val="center"/>
          </w:tcPr>
          <w:p w14:paraId="103FD0E1" w14:textId="2899D84D" w:rsidR="00B41B9E" w:rsidRPr="001501F1" w:rsidRDefault="00B41B9E" w:rsidP="00CE0F0B">
            <w:pPr>
              <w:autoSpaceDE w:val="0"/>
              <w:autoSpaceDN w:val="0"/>
              <w:adjustRightInd w:val="0"/>
              <w:spacing w:after="0" w:line="240" w:lineRule="auto"/>
              <w:jc w:val="center"/>
              <w:rPr>
                <w:b/>
                <w:strike/>
                <w:color w:val="00B050"/>
                <w:sz w:val="18"/>
                <w:szCs w:val="18"/>
              </w:rPr>
            </w:pPr>
            <w:r w:rsidRPr="001501F1">
              <w:rPr>
                <w:b/>
                <w:strike/>
                <w:color w:val="00B050"/>
                <w:sz w:val="18"/>
                <w:szCs w:val="18"/>
              </w:rPr>
              <w:t>Posúdenie hospodárnosti</w:t>
            </w:r>
          </w:p>
        </w:tc>
        <w:tc>
          <w:tcPr>
            <w:tcW w:w="11482" w:type="dxa"/>
            <w:shd w:val="clear" w:color="auto" w:fill="auto"/>
            <w:vAlign w:val="center"/>
          </w:tcPr>
          <w:p w14:paraId="7B3D1283" w14:textId="3EEF1BF0" w:rsidR="00B41B9E" w:rsidRPr="001501F1" w:rsidRDefault="00CE0F0B" w:rsidP="002720F5">
            <w:pPr>
              <w:pStyle w:val="SRKNorm"/>
              <w:numPr>
                <w:ilvl w:val="0"/>
                <w:numId w:val="9"/>
              </w:numPr>
              <w:spacing w:before="0" w:after="0"/>
              <w:ind w:left="172" w:hanging="172"/>
              <w:rPr>
                <w:rFonts w:asciiTheme="minorHAnsi" w:hAnsiTheme="minorHAnsi" w:cstheme="minorHAnsi"/>
                <w:strike/>
                <w:color w:val="00B050"/>
                <w:sz w:val="18"/>
                <w:szCs w:val="18"/>
              </w:rPr>
            </w:pPr>
            <w:r w:rsidRPr="001501F1">
              <w:rPr>
                <w:rFonts w:asciiTheme="minorHAnsi" w:hAnsiTheme="minorHAnsi" w:cstheme="minorHAnsi"/>
                <w:strike/>
                <w:color w:val="00B050"/>
                <w:sz w:val="18"/>
                <w:szCs w:val="18"/>
              </w:rPr>
              <w:t>posúdenie  hospodárnosti a účelnosti výdavkov vykonáva PPA ex-</w:t>
            </w:r>
            <w:proofErr w:type="spellStart"/>
            <w:r w:rsidRPr="001501F1">
              <w:rPr>
                <w:rFonts w:asciiTheme="minorHAnsi" w:hAnsiTheme="minorHAnsi" w:cstheme="minorHAnsi"/>
                <w:strike/>
                <w:color w:val="00B050"/>
                <w:sz w:val="18"/>
                <w:szCs w:val="18"/>
              </w:rPr>
              <w:t>ante</w:t>
            </w:r>
            <w:proofErr w:type="spellEnd"/>
            <w:r w:rsidRPr="001501F1">
              <w:rPr>
                <w:rFonts w:asciiTheme="minorHAnsi" w:hAnsiTheme="minorHAnsi" w:cstheme="minorHAnsi"/>
                <w:strike/>
                <w:color w:val="00B050"/>
                <w:sz w:val="18"/>
                <w:szCs w:val="18"/>
              </w:rPr>
              <w:t xml:space="preserve">  v zmysle kapitoly 7.3.2 </w:t>
            </w:r>
            <w:r w:rsidR="00655C7D" w:rsidRPr="001501F1">
              <w:rPr>
                <w:rFonts w:asciiTheme="minorHAnsi" w:hAnsiTheme="minorHAnsi" w:cstheme="minorHAnsi"/>
                <w:strike/>
                <w:color w:val="00B050"/>
                <w:sz w:val="18"/>
                <w:szCs w:val="18"/>
              </w:rPr>
              <w:t>p</w:t>
            </w:r>
            <w:r w:rsidRPr="001501F1">
              <w:rPr>
                <w:rFonts w:asciiTheme="minorHAnsi" w:hAnsiTheme="minorHAnsi" w:cstheme="minorHAnsi"/>
                <w:strike/>
                <w:color w:val="00B050"/>
                <w:sz w:val="18"/>
                <w:szCs w:val="18"/>
              </w:rPr>
              <w:t>ríručky pre prijímateľa LEADER</w:t>
            </w:r>
          </w:p>
        </w:tc>
      </w:tr>
      <w:tr w:rsidR="00F537BD" w:rsidRPr="00F537BD" w14:paraId="15953147" w14:textId="77777777" w:rsidTr="00CE0F0B">
        <w:trPr>
          <w:trHeight w:val="284"/>
        </w:trPr>
        <w:tc>
          <w:tcPr>
            <w:tcW w:w="2405" w:type="dxa"/>
            <w:shd w:val="clear" w:color="auto" w:fill="E2EFD9" w:themeFill="accent6" w:themeFillTint="33"/>
            <w:vAlign w:val="center"/>
          </w:tcPr>
          <w:p w14:paraId="7276DFE8" w14:textId="179040AB" w:rsidR="00367183" w:rsidRPr="001501F1" w:rsidRDefault="00367183" w:rsidP="00CE0F0B">
            <w:pPr>
              <w:autoSpaceDE w:val="0"/>
              <w:autoSpaceDN w:val="0"/>
              <w:adjustRightInd w:val="0"/>
              <w:spacing w:after="0" w:line="240" w:lineRule="auto"/>
              <w:jc w:val="center"/>
              <w:rPr>
                <w:b/>
                <w:strike/>
                <w:color w:val="00B050"/>
                <w:sz w:val="18"/>
                <w:szCs w:val="18"/>
              </w:rPr>
            </w:pPr>
            <w:r w:rsidRPr="001501F1">
              <w:rPr>
                <w:rFonts w:asciiTheme="minorHAnsi" w:hAnsiTheme="minorHAnsi" w:cstheme="minorHAnsi"/>
                <w:b/>
                <w:strike/>
                <w:color w:val="00B050"/>
                <w:sz w:val="18"/>
                <w:szCs w:val="18"/>
              </w:rPr>
              <w:t>Podmienky uplatnenia zjednodušeného vykazovania výdavkov</w:t>
            </w:r>
          </w:p>
        </w:tc>
        <w:tc>
          <w:tcPr>
            <w:tcW w:w="11482" w:type="dxa"/>
            <w:shd w:val="clear" w:color="auto" w:fill="auto"/>
            <w:vAlign w:val="center"/>
          </w:tcPr>
          <w:p w14:paraId="4E177116" w14:textId="77777777" w:rsidR="00367183" w:rsidRPr="001501F1" w:rsidRDefault="00367183" w:rsidP="002720F5">
            <w:pPr>
              <w:pStyle w:val="Odsekzoznamu"/>
              <w:numPr>
                <w:ilvl w:val="0"/>
                <w:numId w:val="25"/>
              </w:numPr>
              <w:autoSpaceDE w:val="0"/>
              <w:autoSpaceDN w:val="0"/>
              <w:adjustRightInd w:val="0"/>
              <w:spacing w:after="0" w:line="240" w:lineRule="auto"/>
              <w:ind w:left="170" w:hanging="170"/>
              <w:rPr>
                <w:strike/>
                <w:color w:val="00B050"/>
                <w:sz w:val="18"/>
                <w:szCs w:val="18"/>
              </w:rPr>
            </w:pPr>
            <w:r w:rsidRPr="001501F1">
              <w:rPr>
                <w:strike/>
                <w:color w:val="00B050"/>
                <w:sz w:val="18"/>
                <w:szCs w:val="18"/>
              </w:rPr>
              <w:t>podmienky uplatnenia paušálnej sadzby sú uvedené v Prílohe č. 15B</w:t>
            </w:r>
          </w:p>
          <w:p w14:paraId="20D93B66" w14:textId="2306D165" w:rsidR="00367183" w:rsidRPr="001501F1" w:rsidRDefault="00367183" w:rsidP="002720F5">
            <w:pPr>
              <w:pStyle w:val="Odsekzoznamu"/>
              <w:numPr>
                <w:ilvl w:val="0"/>
                <w:numId w:val="25"/>
              </w:numPr>
              <w:autoSpaceDE w:val="0"/>
              <w:autoSpaceDN w:val="0"/>
              <w:adjustRightInd w:val="0"/>
              <w:spacing w:after="0" w:line="240" w:lineRule="auto"/>
              <w:ind w:left="170" w:hanging="170"/>
              <w:rPr>
                <w:strike/>
                <w:color w:val="00B050"/>
                <w:sz w:val="18"/>
                <w:szCs w:val="18"/>
              </w:rPr>
            </w:pPr>
            <w:r w:rsidRPr="001501F1">
              <w:rPr>
                <w:strike/>
                <w:color w:val="00B050"/>
                <w:sz w:val="18"/>
                <w:szCs w:val="18"/>
              </w:rPr>
              <w:t>podmienky uvedené v bode 1.</w:t>
            </w:r>
            <w:r w:rsidR="00655C7D" w:rsidRPr="001501F1">
              <w:rPr>
                <w:strike/>
                <w:color w:val="00B050"/>
                <w:sz w:val="18"/>
                <w:szCs w:val="18"/>
              </w:rPr>
              <w:t>3</w:t>
            </w:r>
            <w:r w:rsidRPr="001501F1">
              <w:rPr>
                <w:strike/>
                <w:color w:val="00B050"/>
                <w:sz w:val="18"/>
                <w:szCs w:val="18"/>
              </w:rPr>
              <w:t xml:space="preserve"> tejto prílohy</w:t>
            </w:r>
          </w:p>
          <w:p w14:paraId="5578C7C8" w14:textId="6E692086" w:rsidR="00367183" w:rsidRPr="001501F1" w:rsidRDefault="00367183" w:rsidP="002720F5">
            <w:pPr>
              <w:pStyle w:val="Odsekzoznamu"/>
              <w:numPr>
                <w:ilvl w:val="0"/>
                <w:numId w:val="25"/>
              </w:numPr>
              <w:autoSpaceDE w:val="0"/>
              <w:autoSpaceDN w:val="0"/>
              <w:adjustRightInd w:val="0"/>
              <w:spacing w:after="0" w:line="240" w:lineRule="auto"/>
              <w:ind w:left="170" w:hanging="170"/>
              <w:rPr>
                <w:strike/>
                <w:color w:val="00B050"/>
                <w:sz w:val="18"/>
                <w:szCs w:val="18"/>
              </w:rPr>
            </w:pPr>
            <w:r w:rsidRPr="001501F1">
              <w:rPr>
                <w:strike/>
                <w:color w:val="00B050"/>
                <w:sz w:val="18"/>
                <w:szCs w:val="18"/>
              </w:rPr>
              <w:t>podmienky uvedené v </w:t>
            </w:r>
            <w:r w:rsidR="00655C7D" w:rsidRPr="001501F1">
              <w:rPr>
                <w:strike/>
                <w:color w:val="00B050"/>
                <w:sz w:val="18"/>
                <w:szCs w:val="18"/>
              </w:rPr>
              <w:t>p</w:t>
            </w:r>
            <w:r w:rsidRPr="001501F1">
              <w:rPr>
                <w:strike/>
                <w:color w:val="00B050"/>
                <w:sz w:val="18"/>
                <w:szCs w:val="18"/>
              </w:rPr>
              <w:t>ríručke pre prijímateľa LEADER, kapitola 7.3</w:t>
            </w:r>
          </w:p>
        </w:tc>
      </w:tr>
      <w:tr w:rsidR="00F537BD" w:rsidRPr="00F537BD" w14:paraId="18E274E8" w14:textId="77777777" w:rsidTr="00CE0F0B">
        <w:trPr>
          <w:trHeight w:val="284"/>
        </w:trPr>
        <w:tc>
          <w:tcPr>
            <w:tcW w:w="2405" w:type="dxa"/>
            <w:shd w:val="clear" w:color="auto" w:fill="E2EFD9" w:themeFill="accent6" w:themeFillTint="33"/>
            <w:vAlign w:val="center"/>
          </w:tcPr>
          <w:p w14:paraId="032FDEEC" w14:textId="6A0A359B" w:rsidR="00986CBA" w:rsidRPr="001501F1" w:rsidRDefault="00986CBA" w:rsidP="00986CBA">
            <w:pPr>
              <w:autoSpaceDN w:val="0"/>
              <w:spacing w:after="0" w:line="240" w:lineRule="auto"/>
              <w:contextualSpacing/>
              <w:jc w:val="center"/>
              <w:rPr>
                <w:rFonts w:asciiTheme="minorHAnsi" w:hAnsiTheme="minorHAnsi" w:cstheme="minorHAnsi"/>
                <w:b/>
                <w:strike/>
                <w:color w:val="00B050"/>
                <w:sz w:val="18"/>
                <w:szCs w:val="18"/>
              </w:rPr>
            </w:pPr>
            <w:r w:rsidRPr="001501F1">
              <w:rPr>
                <w:rFonts w:asciiTheme="minorHAnsi" w:hAnsiTheme="minorHAnsi" w:cstheme="minorHAnsi"/>
                <w:b/>
                <w:strike/>
                <w:color w:val="00B050"/>
                <w:sz w:val="18"/>
                <w:szCs w:val="18"/>
              </w:rPr>
              <w:t>Stanovená metóda výpočtu oprávnených výdavkov</w:t>
            </w:r>
          </w:p>
        </w:tc>
        <w:tc>
          <w:tcPr>
            <w:tcW w:w="11482" w:type="dxa"/>
            <w:shd w:val="clear" w:color="auto" w:fill="auto"/>
            <w:vAlign w:val="center"/>
          </w:tcPr>
          <w:p w14:paraId="5E87C020" w14:textId="48C3F51A" w:rsidR="00986CBA" w:rsidRPr="001501F1" w:rsidRDefault="00986CBA" w:rsidP="002720F5">
            <w:pPr>
              <w:pStyle w:val="Odsekzoznamu"/>
              <w:keepLines/>
              <w:widowControl w:val="0"/>
              <w:numPr>
                <w:ilvl w:val="0"/>
                <w:numId w:val="32"/>
              </w:numPr>
              <w:autoSpaceDE w:val="0"/>
              <w:autoSpaceDN w:val="0"/>
              <w:adjustRightInd w:val="0"/>
              <w:spacing w:after="0"/>
              <w:ind w:left="178" w:hanging="178"/>
              <w:rPr>
                <w:rFonts w:asciiTheme="minorHAnsi" w:hAnsiTheme="minorHAnsi" w:cstheme="minorHAnsi"/>
                <w:bCs/>
                <w:strike/>
                <w:color w:val="00B050"/>
                <w:sz w:val="18"/>
                <w:szCs w:val="18"/>
              </w:rPr>
            </w:pPr>
            <w:r w:rsidRPr="001501F1">
              <w:rPr>
                <w:rFonts w:asciiTheme="minorHAnsi" w:hAnsiTheme="minorHAnsi" w:cstheme="minorHAnsi"/>
                <w:bCs/>
                <w:strike/>
                <w:color w:val="00B050"/>
                <w:sz w:val="18"/>
                <w:szCs w:val="18"/>
              </w:rPr>
              <w:t>výpočet výšky nepriamych oprávnených výdavkov: personálne výdavky + ( 40% paušálna sadzba x personálne výdavky)</w:t>
            </w:r>
          </w:p>
        </w:tc>
      </w:tr>
      <w:tr w:rsidR="00F537BD" w:rsidRPr="00F537BD" w14:paraId="37A8D890" w14:textId="77777777" w:rsidTr="00CE0F0B">
        <w:trPr>
          <w:trHeight w:val="284"/>
        </w:trPr>
        <w:tc>
          <w:tcPr>
            <w:tcW w:w="2405" w:type="dxa"/>
            <w:shd w:val="clear" w:color="auto" w:fill="E2EFD9" w:themeFill="accent6" w:themeFillTint="33"/>
            <w:vAlign w:val="center"/>
          </w:tcPr>
          <w:p w14:paraId="08C771C4" w14:textId="77777777" w:rsidR="0076440C" w:rsidRPr="001501F1" w:rsidRDefault="0076440C" w:rsidP="00CE0F0B">
            <w:pPr>
              <w:autoSpaceDE w:val="0"/>
              <w:autoSpaceDN w:val="0"/>
              <w:adjustRightInd w:val="0"/>
              <w:spacing w:after="0" w:line="240" w:lineRule="auto"/>
              <w:jc w:val="center"/>
              <w:rPr>
                <w:b/>
                <w:strike/>
                <w:color w:val="00B050"/>
                <w:sz w:val="18"/>
                <w:szCs w:val="18"/>
              </w:rPr>
            </w:pPr>
            <w:r w:rsidRPr="001501F1">
              <w:rPr>
                <w:b/>
                <w:strike/>
                <w:color w:val="00B050"/>
                <w:sz w:val="18"/>
                <w:szCs w:val="18"/>
              </w:rPr>
              <w:t>Stanovenie výšky oprávnených výdavkov</w:t>
            </w:r>
          </w:p>
        </w:tc>
        <w:tc>
          <w:tcPr>
            <w:tcW w:w="11482" w:type="dxa"/>
            <w:shd w:val="clear" w:color="auto" w:fill="auto"/>
            <w:vAlign w:val="center"/>
          </w:tcPr>
          <w:p w14:paraId="51C39AFA" w14:textId="60A17E00" w:rsidR="001E3260" w:rsidRPr="001501F1" w:rsidRDefault="001E3260" w:rsidP="002720F5">
            <w:pPr>
              <w:pStyle w:val="Odsekzoznamu"/>
              <w:numPr>
                <w:ilvl w:val="0"/>
                <w:numId w:val="16"/>
              </w:numPr>
              <w:autoSpaceDE w:val="0"/>
              <w:autoSpaceDN w:val="0"/>
              <w:adjustRightInd w:val="0"/>
              <w:spacing w:after="0" w:line="240" w:lineRule="auto"/>
              <w:ind w:left="170" w:hanging="170"/>
              <w:rPr>
                <w:strike/>
                <w:color w:val="00B050"/>
                <w:sz w:val="18"/>
                <w:szCs w:val="18"/>
              </w:rPr>
            </w:pPr>
            <w:r w:rsidRPr="001501F1">
              <w:rPr>
                <w:strike/>
                <w:color w:val="00B050"/>
                <w:sz w:val="18"/>
                <w:szCs w:val="18"/>
              </w:rPr>
              <w:t xml:space="preserve">% sadzba paušálnej sadzby je stanovená </w:t>
            </w:r>
            <w:r w:rsidR="002E2367" w:rsidRPr="001501F1">
              <w:rPr>
                <w:strike/>
                <w:color w:val="00B050"/>
                <w:sz w:val="18"/>
                <w:szCs w:val="18"/>
              </w:rPr>
              <w:t>vo</w:t>
            </w:r>
            <w:r w:rsidRPr="001501F1">
              <w:rPr>
                <w:strike/>
                <w:color w:val="00B050"/>
                <w:sz w:val="18"/>
                <w:szCs w:val="18"/>
              </w:rPr>
              <w:t xml:space="preserve"> výšk</w:t>
            </w:r>
            <w:r w:rsidR="002E2367" w:rsidRPr="001501F1">
              <w:rPr>
                <w:strike/>
                <w:color w:val="00B050"/>
                <w:sz w:val="18"/>
                <w:szCs w:val="18"/>
              </w:rPr>
              <w:t>e</w:t>
            </w:r>
            <w:r w:rsidRPr="001501F1">
              <w:rPr>
                <w:strike/>
                <w:color w:val="00B050"/>
                <w:sz w:val="18"/>
                <w:szCs w:val="18"/>
              </w:rPr>
              <w:t xml:space="preserve"> 40% oprávnených priamych nákladov na zamestnancov v zmysle čl. 68, ods.1 písm. b) nariadenia EÚ č. 1303/2013, ktorá umožňuje pokryť zostávajúce oprávnené náklady (okrem nákladov na zamestnancov</w:t>
            </w:r>
            <w:r w:rsidR="00655C7D" w:rsidRPr="001501F1">
              <w:rPr>
                <w:strike/>
                <w:color w:val="00B050"/>
                <w:sz w:val="18"/>
                <w:szCs w:val="18"/>
              </w:rPr>
              <w:t xml:space="preserve"> – personálne výdavky</w:t>
            </w:r>
            <w:r w:rsidRPr="001501F1">
              <w:rPr>
                <w:strike/>
                <w:color w:val="00B050"/>
                <w:sz w:val="18"/>
                <w:szCs w:val="18"/>
              </w:rPr>
              <w:t>)</w:t>
            </w:r>
          </w:p>
          <w:p w14:paraId="581D47E7" w14:textId="77777777" w:rsidR="001E3260" w:rsidRPr="001501F1" w:rsidRDefault="001E3260" w:rsidP="002720F5">
            <w:pPr>
              <w:pStyle w:val="Odsekzoznamu"/>
              <w:numPr>
                <w:ilvl w:val="0"/>
                <w:numId w:val="16"/>
              </w:numPr>
              <w:autoSpaceDE w:val="0"/>
              <w:autoSpaceDN w:val="0"/>
              <w:adjustRightInd w:val="0"/>
              <w:spacing w:after="0" w:line="240" w:lineRule="auto"/>
              <w:ind w:left="170" w:hanging="170"/>
              <w:rPr>
                <w:strike/>
                <w:color w:val="00B050"/>
                <w:sz w:val="18"/>
                <w:szCs w:val="18"/>
              </w:rPr>
            </w:pPr>
            <w:r w:rsidRPr="001501F1">
              <w:rPr>
                <w:strike/>
                <w:color w:val="00B050"/>
                <w:sz w:val="18"/>
                <w:szCs w:val="18"/>
              </w:rPr>
              <w:t xml:space="preserve">základňa, z ktorej sa paušálna sadzba vypočíta pre formu financovania je uvedená v  Prílohe č. 15B </w:t>
            </w:r>
          </w:p>
          <w:p w14:paraId="57F98D4C" w14:textId="77777777" w:rsidR="002720F5" w:rsidRPr="001501F1" w:rsidRDefault="001E3260" w:rsidP="002720F5">
            <w:pPr>
              <w:pStyle w:val="Odsekzoznamu"/>
              <w:numPr>
                <w:ilvl w:val="0"/>
                <w:numId w:val="16"/>
              </w:numPr>
              <w:autoSpaceDE w:val="0"/>
              <w:autoSpaceDN w:val="0"/>
              <w:adjustRightInd w:val="0"/>
              <w:spacing w:after="0" w:line="240" w:lineRule="auto"/>
              <w:ind w:left="170" w:hanging="170"/>
              <w:rPr>
                <w:strike/>
                <w:color w:val="00B050"/>
                <w:sz w:val="18"/>
                <w:szCs w:val="18"/>
              </w:rPr>
            </w:pPr>
            <w:r w:rsidRPr="001501F1">
              <w:rPr>
                <w:rFonts w:cstheme="minorHAnsi"/>
                <w:iCs/>
                <w:strike/>
                <w:color w:val="00B050"/>
                <w:sz w:val="18"/>
                <w:szCs w:val="18"/>
              </w:rPr>
              <w:t xml:space="preserve">maximálne </w:t>
            </w:r>
            <w:r w:rsidRPr="001501F1">
              <w:rPr>
                <w:strike/>
                <w:color w:val="00B050"/>
                <w:sz w:val="18"/>
                <w:szCs w:val="18"/>
                <w:lang w:eastAsia="sk-SK"/>
              </w:rPr>
              <w:t xml:space="preserve">finančné limity personálnych výdavkov </w:t>
            </w:r>
            <w:r w:rsidRPr="001501F1">
              <w:rPr>
                <w:rFonts w:cstheme="minorHAnsi"/>
                <w:iCs/>
                <w:strike/>
                <w:color w:val="00B050"/>
                <w:sz w:val="18"/>
                <w:szCs w:val="18"/>
              </w:rPr>
              <w:t>sú uvedené </w:t>
            </w:r>
            <w:r w:rsidRPr="001501F1">
              <w:rPr>
                <w:strike/>
                <w:color w:val="00B050"/>
                <w:sz w:val="18"/>
                <w:szCs w:val="18"/>
              </w:rPr>
              <w:t>v  Prílohe č. 15B</w:t>
            </w:r>
          </w:p>
          <w:p w14:paraId="5CE88BDE" w14:textId="443FA068" w:rsidR="002720F5" w:rsidRPr="001501F1" w:rsidRDefault="002720F5" w:rsidP="002720F5">
            <w:pPr>
              <w:pStyle w:val="Odsekzoznamu"/>
              <w:numPr>
                <w:ilvl w:val="0"/>
                <w:numId w:val="16"/>
              </w:numPr>
              <w:autoSpaceDE w:val="0"/>
              <w:autoSpaceDN w:val="0"/>
              <w:adjustRightInd w:val="0"/>
              <w:spacing w:after="0" w:line="240" w:lineRule="auto"/>
              <w:ind w:left="170" w:hanging="170"/>
              <w:rPr>
                <w:strike/>
                <w:color w:val="00B050"/>
                <w:sz w:val="18"/>
                <w:szCs w:val="18"/>
              </w:rPr>
            </w:pPr>
            <w:r w:rsidRPr="001501F1">
              <w:rPr>
                <w:rFonts w:cstheme="minorHAnsi"/>
                <w:strike/>
                <w:color w:val="00B050"/>
                <w:sz w:val="18"/>
                <w:szCs w:val="18"/>
              </w:rPr>
              <w:t xml:space="preserve">PRIAME OPRÁVNENÉ VÝDAVKY </w:t>
            </w:r>
          </w:p>
          <w:p w14:paraId="791A8C8F" w14:textId="77777777" w:rsidR="00761C2D" w:rsidRPr="001501F1" w:rsidRDefault="002720F5" w:rsidP="002720F5">
            <w:pPr>
              <w:pStyle w:val="Odsekzoznamu"/>
              <w:numPr>
                <w:ilvl w:val="0"/>
                <w:numId w:val="31"/>
              </w:numPr>
              <w:autoSpaceDE w:val="0"/>
              <w:autoSpaceDN w:val="0"/>
              <w:adjustRightInd w:val="0"/>
              <w:spacing w:after="0" w:line="240" w:lineRule="auto"/>
              <w:ind w:left="319" w:hanging="141"/>
              <w:rPr>
                <w:rFonts w:cstheme="minorHAnsi"/>
                <w:iCs/>
                <w:strike/>
                <w:color w:val="00B050"/>
                <w:sz w:val="18"/>
                <w:szCs w:val="18"/>
              </w:rPr>
            </w:pPr>
            <w:r w:rsidRPr="001501F1">
              <w:rPr>
                <w:rFonts w:cstheme="minorHAnsi"/>
                <w:strike/>
                <w:color w:val="00B050"/>
                <w:sz w:val="18"/>
                <w:szCs w:val="18"/>
              </w:rPr>
              <w:t xml:space="preserve">personálne výdavky: </w:t>
            </w:r>
          </w:p>
          <w:p w14:paraId="56436458" w14:textId="77777777" w:rsidR="00761C2D" w:rsidRPr="001501F1" w:rsidRDefault="002720F5" w:rsidP="00761C2D">
            <w:pPr>
              <w:pStyle w:val="Odsekzoznamu"/>
              <w:numPr>
                <w:ilvl w:val="0"/>
                <w:numId w:val="40"/>
              </w:numPr>
              <w:autoSpaceDE w:val="0"/>
              <w:autoSpaceDN w:val="0"/>
              <w:adjustRightInd w:val="0"/>
              <w:spacing w:after="0" w:line="240" w:lineRule="auto"/>
              <w:rPr>
                <w:rFonts w:cstheme="minorHAnsi"/>
                <w:iCs/>
                <w:strike/>
                <w:color w:val="00B050"/>
                <w:sz w:val="18"/>
                <w:szCs w:val="18"/>
              </w:rPr>
            </w:pPr>
            <w:r w:rsidRPr="001501F1">
              <w:rPr>
                <w:rFonts w:cstheme="minorHAnsi"/>
                <w:strike/>
                <w:color w:val="00B050"/>
                <w:sz w:val="18"/>
                <w:szCs w:val="18"/>
                <w:lang w:eastAsia="sk-SK"/>
              </w:rPr>
              <w:t xml:space="preserve">koordinátor aktivít projektu, </w:t>
            </w:r>
            <w:r w:rsidRPr="001501F1">
              <w:rPr>
                <w:strike/>
                <w:color w:val="00B050"/>
                <w:sz w:val="18"/>
                <w:szCs w:val="18"/>
              </w:rPr>
              <w:t>projektový manažér</w:t>
            </w:r>
          </w:p>
          <w:p w14:paraId="2BE8742F" w14:textId="24F77D75" w:rsidR="00761C2D" w:rsidRPr="001501F1" w:rsidRDefault="00761C2D" w:rsidP="00761C2D">
            <w:pPr>
              <w:pStyle w:val="Odsekzoznamu"/>
              <w:numPr>
                <w:ilvl w:val="0"/>
                <w:numId w:val="40"/>
              </w:numPr>
              <w:autoSpaceDE w:val="0"/>
              <w:autoSpaceDN w:val="0"/>
              <w:adjustRightInd w:val="0"/>
              <w:spacing w:after="0" w:line="240" w:lineRule="auto"/>
              <w:rPr>
                <w:rFonts w:cstheme="minorHAnsi"/>
                <w:iCs/>
                <w:strike/>
                <w:color w:val="00B050"/>
                <w:sz w:val="18"/>
                <w:szCs w:val="18"/>
              </w:rPr>
            </w:pPr>
            <w:r w:rsidRPr="001501F1">
              <w:rPr>
                <w:rFonts w:cstheme="minorHAnsi"/>
                <w:iCs/>
                <w:strike/>
                <w:color w:val="00B050"/>
                <w:sz w:val="18"/>
                <w:szCs w:val="18"/>
              </w:rPr>
              <w:t xml:space="preserve">lektor, tlmočník, prekladateľ, autor študijných a propagačných materiálov </w:t>
            </w:r>
            <w:r w:rsidRPr="001501F1">
              <w:rPr>
                <w:rFonts w:cstheme="minorHAnsi"/>
                <w:strike/>
                <w:color w:val="00B050"/>
                <w:sz w:val="18"/>
                <w:szCs w:val="18"/>
              </w:rPr>
              <w:t>(zmluvný vzťah je výsledkom verejného obstarávania/obstarávania)</w:t>
            </w:r>
            <w:r w:rsidRPr="001501F1">
              <w:rPr>
                <w:rFonts w:cstheme="minorHAnsi"/>
                <w:strike/>
                <w:color w:val="00B050"/>
                <w:sz w:val="18"/>
                <w:szCs w:val="18"/>
                <w:lang w:eastAsia="sk-SK"/>
              </w:rPr>
              <w:t xml:space="preserve"> </w:t>
            </w:r>
          </w:p>
          <w:p w14:paraId="138BDEC5" w14:textId="77777777" w:rsidR="002720F5" w:rsidRPr="001501F1" w:rsidRDefault="002720F5" w:rsidP="002720F5">
            <w:pPr>
              <w:pStyle w:val="Odsekzoznamu"/>
              <w:numPr>
                <w:ilvl w:val="0"/>
                <w:numId w:val="36"/>
              </w:numPr>
              <w:autoSpaceDE w:val="0"/>
              <w:autoSpaceDN w:val="0"/>
              <w:adjustRightInd w:val="0"/>
              <w:spacing w:after="0" w:line="240" w:lineRule="auto"/>
              <w:ind w:left="178" w:hanging="178"/>
              <w:rPr>
                <w:rFonts w:cstheme="minorHAnsi"/>
                <w:strike/>
                <w:color w:val="00B050"/>
                <w:sz w:val="18"/>
                <w:szCs w:val="18"/>
              </w:rPr>
            </w:pPr>
            <w:r w:rsidRPr="001501F1">
              <w:rPr>
                <w:rFonts w:cstheme="minorHAnsi"/>
                <w:strike/>
                <w:color w:val="00B050"/>
                <w:sz w:val="18"/>
                <w:szCs w:val="18"/>
              </w:rPr>
              <w:t xml:space="preserve">NEPRIAME OPRÁVNENÉ VÝDAVKY </w:t>
            </w:r>
          </w:p>
          <w:p w14:paraId="77EDF3CB" w14:textId="77777777" w:rsidR="002720F5" w:rsidRPr="001501F1" w:rsidRDefault="002720F5" w:rsidP="002720F5">
            <w:pPr>
              <w:pStyle w:val="Odsekzoznamu"/>
              <w:numPr>
                <w:ilvl w:val="0"/>
                <w:numId w:val="31"/>
              </w:numPr>
              <w:autoSpaceDE w:val="0"/>
              <w:autoSpaceDN w:val="0"/>
              <w:adjustRightInd w:val="0"/>
              <w:spacing w:after="0" w:line="240" w:lineRule="auto"/>
              <w:ind w:left="319" w:hanging="141"/>
              <w:rPr>
                <w:rFonts w:cstheme="minorHAnsi"/>
                <w:strike/>
                <w:color w:val="00B050"/>
                <w:sz w:val="18"/>
                <w:szCs w:val="18"/>
                <w:lang w:eastAsia="sk-SK"/>
              </w:rPr>
            </w:pPr>
            <w:r w:rsidRPr="001501F1">
              <w:rPr>
                <w:rFonts w:cstheme="minorHAnsi"/>
                <w:strike/>
                <w:color w:val="00B050"/>
                <w:sz w:val="18"/>
                <w:szCs w:val="18"/>
              </w:rPr>
              <w:t>režijné výdavky: kancelárske potreby</w:t>
            </w:r>
            <w:r w:rsidRPr="001501F1">
              <w:rPr>
                <w:rFonts w:cstheme="minorHAnsi"/>
                <w:iCs/>
                <w:strike/>
                <w:color w:val="00B050"/>
                <w:sz w:val="18"/>
                <w:szCs w:val="18"/>
              </w:rPr>
              <w:t xml:space="preserve">, </w:t>
            </w:r>
            <w:r w:rsidRPr="001501F1">
              <w:rPr>
                <w:rFonts w:cstheme="minorHAnsi"/>
                <w:strike/>
                <w:color w:val="00B050"/>
                <w:sz w:val="18"/>
                <w:szCs w:val="18"/>
              </w:rPr>
              <w:t>IKT</w:t>
            </w:r>
            <w:r w:rsidRPr="001501F1">
              <w:rPr>
                <w:rFonts w:cstheme="minorHAnsi"/>
                <w:iCs/>
                <w:strike/>
                <w:color w:val="00B050"/>
                <w:sz w:val="18"/>
                <w:szCs w:val="18"/>
              </w:rPr>
              <w:t xml:space="preserve">, </w:t>
            </w:r>
            <w:r w:rsidRPr="001501F1">
              <w:rPr>
                <w:rFonts w:cstheme="minorHAnsi"/>
                <w:strike/>
                <w:color w:val="00B050"/>
                <w:sz w:val="18"/>
                <w:szCs w:val="18"/>
              </w:rPr>
              <w:t>interiérové vybavenie kancelárie</w:t>
            </w:r>
            <w:r w:rsidRPr="001501F1">
              <w:rPr>
                <w:rFonts w:cstheme="minorHAnsi"/>
                <w:iCs/>
                <w:strike/>
                <w:color w:val="00B050"/>
                <w:sz w:val="18"/>
                <w:szCs w:val="18"/>
              </w:rPr>
              <w:t>,</w:t>
            </w:r>
            <w:r w:rsidRPr="001501F1">
              <w:rPr>
                <w:rFonts w:cstheme="minorHAnsi"/>
                <w:strike/>
                <w:color w:val="00B050"/>
                <w:sz w:val="18"/>
                <w:szCs w:val="18"/>
              </w:rPr>
              <w:t xml:space="preserve"> ceniny</w:t>
            </w:r>
            <w:r w:rsidRPr="001501F1">
              <w:rPr>
                <w:rFonts w:cstheme="minorHAnsi"/>
                <w:iCs/>
                <w:strike/>
                <w:color w:val="00B050"/>
                <w:sz w:val="18"/>
                <w:szCs w:val="18"/>
              </w:rPr>
              <w:t xml:space="preserve">, </w:t>
            </w:r>
            <w:r w:rsidRPr="001501F1">
              <w:rPr>
                <w:rFonts w:cstheme="minorHAnsi"/>
                <w:strike/>
                <w:color w:val="00B050"/>
                <w:sz w:val="18"/>
                <w:szCs w:val="18"/>
              </w:rPr>
              <w:t>odpisy</w:t>
            </w:r>
            <w:r w:rsidRPr="001501F1">
              <w:rPr>
                <w:rFonts w:cstheme="minorHAnsi"/>
                <w:iCs/>
                <w:strike/>
                <w:color w:val="00B050"/>
                <w:sz w:val="18"/>
                <w:szCs w:val="18"/>
              </w:rPr>
              <w:t xml:space="preserve">, </w:t>
            </w:r>
            <w:r w:rsidRPr="001501F1">
              <w:rPr>
                <w:rFonts w:cstheme="minorHAnsi"/>
                <w:strike/>
                <w:color w:val="00B050"/>
                <w:sz w:val="18"/>
                <w:szCs w:val="18"/>
              </w:rPr>
              <w:t>telekomunikačné prostriedky</w:t>
            </w:r>
            <w:r w:rsidRPr="001501F1">
              <w:rPr>
                <w:rFonts w:cstheme="minorHAnsi"/>
                <w:iCs/>
                <w:strike/>
                <w:color w:val="00B050"/>
                <w:sz w:val="18"/>
                <w:szCs w:val="18"/>
              </w:rPr>
              <w:t>,</w:t>
            </w:r>
            <w:r w:rsidRPr="001501F1">
              <w:rPr>
                <w:rFonts w:cstheme="minorHAnsi"/>
                <w:strike/>
                <w:color w:val="00B050"/>
                <w:sz w:val="18"/>
                <w:szCs w:val="18"/>
              </w:rPr>
              <w:t xml:space="preserve"> poštovné, telekomunikačné a iné poplatky, občerstvenie</w:t>
            </w:r>
            <w:r w:rsidRPr="001501F1">
              <w:rPr>
                <w:rFonts w:cstheme="minorHAnsi"/>
                <w:iCs/>
                <w:strike/>
                <w:color w:val="00B050"/>
                <w:sz w:val="18"/>
                <w:szCs w:val="18"/>
              </w:rPr>
              <w:t xml:space="preserve">, </w:t>
            </w:r>
            <w:r w:rsidRPr="001501F1">
              <w:rPr>
                <w:rFonts w:cstheme="minorHAnsi"/>
                <w:strike/>
                <w:color w:val="00B050"/>
                <w:sz w:val="18"/>
                <w:szCs w:val="18"/>
              </w:rPr>
              <w:t>výdavky za vodu, plyn, elektrická energia</w:t>
            </w:r>
            <w:r w:rsidRPr="001501F1">
              <w:rPr>
                <w:rFonts w:cstheme="minorHAnsi"/>
                <w:iCs/>
                <w:strike/>
                <w:color w:val="00B050"/>
                <w:sz w:val="18"/>
                <w:szCs w:val="18"/>
              </w:rPr>
              <w:t xml:space="preserve">, </w:t>
            </w:r>
            <w:r w:rsidRPr="001501F1">
              <w:rPr>
                <w:rFonts w:cstheme="minorHAnsi"/>
                <w:strike/>
                <w:color w:val="00B050"/>
                <w:sz w:val="18"/>
                <w:szCs w:val="18"/>
              </w:rPr>
              <w:t>obslužné činnosti</w:t>
            </w:r>
            <w:r w:rsidRPr="001501F1">
              <w:rPr>
                <w:rFonts w:cstheme="minorHAnsi"/>
                <w:iCs/>
                <w:strike/>
                <w:color w:val="00B050"/>
                <w:sz w:val="18"/>
                <w:szCs w:val="18"/>
              </w:rPr>
              <w:t xml:space="preserve">, </w:t>
            </w:r>
            <w:r w:rsidRPr="001501F1">
              <w:rPr>
                <w:rFonts w:cstheme="minorHAnsi"/>
                <w:strike/>
                <w:color w:val="00B050"/>
                <w:sz w:val="18"/>
                <w:szCs w:val="18"/>
              </w:rPr>
              <w:t>dlhodobý hmotný majetok a dlhodobý nehmotný majetok</w:t>
            </w:r>
            <w:r w:rsidRPr="001501F1">
              <w:rPr>
                <w:rFonts w:cstheme="minorHAnsi"/>
                <w:iCs/>
                <w:strike/>
                <w:color w:val="00B050"/>
                <w:sz w:val="18"/>
                <w:szCs w:val="18"/>
              </w:rPr>
              <w:t xml:space="preserve">, </w:t>
            </w:r>
            <w:r w:rsidRPr="001501F1">
              <w:rPr>
                <w:rFonts w:cstheme="minorHAnsi"/>
                <w:strike/>
                <w:color w:val="00B050"/>
                <w:sz w:val="18"/>
                <w:szCs w:val="18"/>
              </w:rPr>
              <w:t xml:space="preserve">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w:t>
            </w:r>
            <w:proofErr w:type="spellStart"/>
            <w:r w:rsidRPr="001501F1">
              <w:rPr>
                <w:rFonts w:cstheme="minorHAnsi"/>
                <w:strike/>
                <w:color w:val="00B050"/>
                <w:sz w:val="18"/>
                <w:szCs w:val="18"/>
              </w:rPr>
              <w:t>flipchart</w:t>
            </w:r>
            <w:proofErr w:type="spellEnd"/>
            <w:r w:rsidRPr="001501F1">
              <w:rPr>
                <w:rFonts w:cstheme="minorHAnsi"/>
                <w:strike/>
                <w:color w:val="00B050"/>
                <w:sz w:val="18"/>
                <w:szCs w:val="18"/>
              </w:rPr>
              <w:t xml:space="preserve"> a pod.), tvorba webovej stránky a portálov.</w:t>
            </w:r>
          </w:p>
          <w:p w14:paraId="073330DA" w14:textId="3EA7928D" w:rsidR="00761C2D" w:rsidRPr="001501F1" w:rsidRDefault="002720F5" w:rsidP="00761C2D">
            <w:pPr>
              <w:pStyle w:val="Odsekzoznamu"/>
              <w:numPr>
                <w:ilvl w:val="0"/>
                <w:numId w:val="31"/>
              </w:numPr>
              <w:autoSpaceDE w:val="0"/>
              <w:autoSpaceDN w:val="0"/>
              <w:adjustRightInd w:val="0"/>
              <w:spacing w:after="0" w:line="240" w:lineRule="auto"/>
              <w:ind w:left="319" w:hanging="141"/>
              <w:rPr>
                <w:rFonts w:cstheme="minorHAnsi"/>
                <w:iCs/>
                <w:strike/>
                <w:color w:val="00B050"/>
                <w:sz w:val="18"/>
                <w:szCs w:val="18"/>
              </w:rPr>
            </w:pPr>
            <w:r w:rsidRPr="001501F1">
              <w:rPr>
                <w:rFonts w:cstheme="minorHAnsi"/>
                <w:strike/>
                <w:color w:val="00B050"/>
                <w:sz w:val="18"/>
                <w:szCs w:val="18"/>
                <w:lang w:eastAsia="sk-SK"/>
              </w:rPr>
              <w:t xml:space="preserve">služby zabezpečené dodávateľsky  - </w:t>
            </w:r>
            <w:r w:rsidRPr="001501F1">
              <w:rPr>
                <w:rFonts w:cstheme="minorHAnsi"/>
                <w:iCs/>
                <w:strike/>
                <w:color w:val="00B050"/>
                <w:sz w:val="18"/>
                <w:szCs w:val="18"/>
              </w:rPr>
              <w:t xml:space="preserve">externí zamestnanci, </w:t>
            </w:r>
            <w:r w:rsidR="00761C2D" w:rsidRPr="001501F1">
              <w:rPr>
                <w:rFonts w:cstheme="minorHAnsi"/>
                <w:iCs/>
                <w:strike/>
                <w:color w:val="00B050"/>
                <w:sz w:val="18"/>
                <w:szCs w:val="18"/>
              </w:rPr>
              <w:t xml:space="preserve"> </w:t>
            </w:r>
            <w:r w:rsidR="00761C2D" w:rsidRPr="001501F1">
              <w:rPr>
                <w:rFonts w:asciiTheme="minorHAnsi" w:hAnsiTheme="minorHAnsi" w:cstheme="minorHAnsi"/>
                <w:iCs/>
                <w:strike/>
                <w:color w:val="00B050"/>
                <w:sz w:val="18"/>
                <w:szCs w:val="18"/>
              </w:rPr>
              <w:t xml:space="preserve">vrátane  lektora, tlmočníka, prekladateľa, autora študijných a propagačných materiálov </w:t>
            </w:r>
            <w:r w:rsidR="00761C2D" w:rsidRPr="001501F1">
              <w:rPr>
                <w:rFonts w:cstheme="minorHAnsi"/>
                <w:iCs/>
                <w:strike/>
                <w:color w:val="00B050"/>
                <w:sz w:val="18"/>
                <w:szCs w:val="18"/>
              </w:rPr>
              <w:t xml:space="preserve">vrátane cestovného, stravného a ubytovania, </w:t>
            </w:r>
            <w:r w:rsidRPr="001501F1">
              <w:rPr>
                <w:rFonts w:cstheme="minorHAnsi"/>
                <w:iCs/>
                <w:strike/>
                <w:color w:val="00B050"/>
                <w:sz w:val="18"/>
                <w:szCs w:val="18"/>
              </w:rPr>
              <w:t>ktorí vykonávajú pracovné činnosti uvedené v prílohe 15B k príručke pre prijímateľa LEADER, výdavky súvisiace s krátkodobými výmennými pobyty v poľnohospodárskych a lesníckych podnikoch, výdavky súvisiace so študijnými cestami v poľnohospodárskych a lesnícky</w:t>
            </w:r>
            <w:r w:rsidR="00761C2D" w:rsidRPr="001501F1">
              <w:rPr>
                <w:rFonts w:cstheme="minorHAnsi"/>
                <w:iCs/>
                <w:strike/>
                <w:color w:val="00B050"/>
                <w:sz w:val="18"/>
                <w:szCs w:val="18"/>
              </w:rPr>
              <w:t>ch podnikoch, prenájom učebného priestoru (premietacie plátno, dataprojektor, notebook a pod.), prenájom  miestností a vybavenia, ktorý je využívaný na účely projektu, tlač študijného a informačného  materiálu (návrhy, grafická úprava, odborná úprava,  tlač a kopírovanie, väzba. výdavky spojené s poštovou distribúciou a pod.).</w:t>
            </w:r>
          </w:p>
          <w:p w14:paraId="0FA95F4D" w14:textId="77777777" w:rsidR="002720F5" w:rsidRPr="001501F1" w:rsidRDefault="002720F5" w:rsidP="002720F5">
            <w:pPr>
              <w:pStyle w:val="Odsekzoznamu"/>
              <w:numPr>
                <w:ilvl w:val="0"/>
                <w:numId w:val="31"/>
              </w:numPr>
              <w:autoSpaceDE w:val="0"/>
              <w:autoSpaceDN w:val="0"/>
              <w:adjustRightInd w:val="0"/>
              <w:spacing w:after="0" w:line="240" w:lineRule="auto"/>
              <w:ind w:left="319" w:hanging="141"/>
              <w:rPr>
                <w:rFonts w:cstheme="minorHAnsi"/>
                <w:iCs/>
                <w:strike/>
                <w:color w:val="00B050"/>
                <w:sz w:val="18"/>
                <w:szCs w:val="18"/>
              </w:rPr>
            </w:pPr>
            <w:r w:rsidRPr="001501F1">
              <w:rPr>
                <w:rFonts w:cstheme="minorHAnsi"/>
                <w:strike/>
                <w:color w:val="00B050"/>
                <w:sz w:val="18"/>
                <w:szCs w:val="18"/>
                <w:lang w:eastAsia="sk-SK"/>
              </w:rPr>
              <w:t>cestovné náhrady pre zamestnancov</w:t>
            </w:r>
          </w:p>
          <w:p w14:paraId="3D4FAC7B" w14:textId="1416F2C9" w:rsidR="002720F5" w:rsidRPr="001501F1" w:rsidRDefault="002720F5" w:rsidP="002720F5">
            <w:pPr>
              <w:pStyle w:val="Odsekzoznamu"/>
              <w:numPr>
                <w:ilvl w:val="0"/>
                <w:numId w:val="31"/>
              </w:numPr>
              <w:autoSpaceDE w:val="0"/>
              <w:autoSpaceDN w:val="0"/>
              <w:adjustRightInd w:val="0"/>
              <w:spacing w:after="0" w:line="240" w:lineRule="auto"/>
              <w:ind w:left="319" w:hanging="141"/>
              <w:rPr>
                <w:rFonts w:cstheme="minorHAnsi"/>
                <w:iCs/>
                <w:strike/>
                <w:color w:val="00B050"/>
                <w:sz w:val="18"/>
                <w:szCs w:val="18"/>
              </w:rPr>
            </w:pPr>
            <w:r w:rsidRPr="001501F1">
              <w:rPr>
                <w:rFonts w:cstheme="minorHAnsi"/>
                <w:strike/>
                <w:color w:val="00B050"/>
                <w:sz w:val="18"/>
                <w:szCs w:val="18"/>
                <w:lang w:eastAsia="sk-SK"/>
              </w:rPr>
              <w:lastRenderedPageBreak/>
              <w:t>cestovné náhrady pre účastníkov</w:t>
            </w:r>
          </w:p>
          <w:p w14:paraId="668FBE93" w14:textId="77777777" w:rsidR="00102540" w:rsidRPr="001501F1" w:rsidRDefault="001E3260" w:rsidP="00761C2D">
            <w:pPr>
              <w:pStyle w:val="Odsekzoznamu"/>
              <w:keepLines/>
              <w:widowControl w:val="0"/>
              <w:numPr>
                <w:ilvl w:val="0"/>
                <w:numId w:val="28"/>
              </w:numPr>
              <w:autoSpaceDE w:val="0"/>
              <w:autoSpaceDN w:val="0"/>
              <w:adjustRightInd w:val="0"/>
              <w:spacing w:after="0" w:line="240" w:lineRule="auto"/>
              <w:ind w:left="176" w:hanging="174"/>
              <w:rPr>
                <w:strike/>
                <w:color w:val="00B050"/>
                <w:sz w:val="18"/>
                <w:szCs w:val="18"/>
              </w:rPr>
            </w:pPr>
            <w:r w:rsidRPr="001501F1">
              <w:rPr>
                <w:bCs/>
                <w:strike/>
                <w:color w:val="00B050"/>
                <w:sz w:val="18"/>
                <w:szCs w:val="18"/>
              </w:rPr>
              <w:t>nepr</w:t>
            </w:r>
            <w:r w:rsidRPr="001501F1">
              <w:rPr>
                <w:rFonts w:cs="Times New Roman,Bold"/>
                <w:bCs/>
                <w:strike/>
                <w:color w:val="00B050"/>
                <w:sz w:val="18"/>
                <w:szCs w:val="18"/>
              </w:rPr>
              <w:t>iame oprávnené výdavky sa uplatňujú na základe paušálnej sadzby</w:t>
            </w:r>
            <w:r w:rsidR="002E2367" w:rsidRPr="001501F1">
              <w:rPr>
                <w:rFonts w:cs="Times New Roman,Bold"/>
                <w:bCs/>
                <w:strike/>
                <w:color w:val="00B050"/>
                <w:sz w:val="18"/>
                <w:szCs w:val="18"/>
              </w:rPr>
              <w:t xml:space="preserve"> </w:t>
            </w:r>
            <w:r w:rsidR="002E2367" w:rsidRPr="001501F1">
              <w:rPr>
                <w:strike/>
                <w:color w:val="00B050"/>
                <w:sz w:val="18"/>
                <w:szCs w:val="18"/>
              </w:rPr>
              <w:t>vo</w:t>
            </w:r>
            <w:r w:rsidRPr="001501F1">
              <w:rPr>
                <w:strike/>
                <w:color w:val="00B050"/>
                <w:sz w:val="18"/>
                <w:szCs w:val="18"/>
              </w:rPr>
              <w:t xml:space="preserve"> výšk</w:t>
            </w:r>
            <w:r w:rsidR="002E2367" w:rsidRPr="001501F1">
              <w:rPr>
                <w:strike/>
                <w:color w:val="00B050"/>
                <w:sz w:val="18"/>
                <w:szCs w:val="18"/>
              </w:rPr>
              <w:t>e</w:t>
            </w:r>
            <w:r w:rsidRPr="001501F1">
              <w:rPr>
                <w:strike/>
                <w:color w:val="00B050"/>
                <w:sz w:val="18"/>
                <w:szCs w:val="18"/>
              </w:rPr>
              <w:t xml:space="preserve"> 40% oprávnených priamych nákladov na zamestnancov</w:t>
            </w:r>
            <w:r w:rsidR="00655C7D" w:rsidRPr="001501F1">
              <w:rPr>
                <w:strike/>
                <w:color w:val="00B050"/>
                <w:sz w:val="18"/>
                <w:szCs w:val="18"/>
              </w:rPr>
              <w:t xml:space="preserve"> (personálne výdavky)</w:t>
            </w:r>
            <w:r w:rsidRPr="001501F1">
              <w:rPr>
                <w:strike/>
                <w:color w:val="00B050"/>
                <w:sz w:val="18"/>
                <w:szCs w:val="18"/>
              </w:rPr>
              <w:t xml:space="preserve"> </w:t>
            </w:r>
          </w:p>
          <w:p w14:paraId="3008CED5" w14:textId="77777777" w:rsidR="00761C2D" w:rsidRPr="001501F1" w:rsidRDefault="00761C2D" w:rsidP="00761C2D">
            <w:pPr>
              <w:keepLines/>
              <w:widowControl w:val="0"/>
              <w:autoSpaceDE w:val="0"/>
              <w:autoSpaceDN w:val="0"/>
              <w:adjustRightInd w:val="0"/>
              <w:spacing w:after="0" w:line="240" w:lineRule="auto"/>
              <w:ind w:left="2"/>
              <w:rPr>
                <w:strike/>
                <w:color w:val="00B050"/>
                <w:sz w:val="18"/>
                <w:szCs w:val="18"/>
              </w:rPr>
            </w:pPr>
          </w:p>
          <w:p w14:paraId="5CF37BAC" w14:textId="77777777" w:rsidR="00761C2D" w:rsidRPr="001501F1" w:rsidRDefault="00761C2D" w:rsidP="00761C2D">
            <w:pPr>
              <w:autoSpaceDE w:val="0"/>
              <w:autoSpaceDN w:val="0"/>
              <w:adjustRightInd w:val="0"/>
              <w:spacing w:after="0" w:line="240" w:lineRule="auto"/>
              <w:rPr>
                <w:rFonts w:asciiTheme="minorHAnsi" w:hAnsiTheme="minorHAnsi" w:cstheme="minorHAnsi"/>
                <w:iCs/>
                <w:strike/>
                <w:color w:val="00B050"/>
                <w:sz w:val="18"/>
                <w:szCs w:val="18"/>
              </w:rPr>
            </w:pPr>
            <w:r w:rsidRPr="001501F1">
              <w:rPr>
                <w:rFonts w:asciiTheme="minorHAnsi" w:hAnsiTheme="minorHAnsi" w:cstheme="minorHAnsi"/>
                <w:iCs/>
                <w:strike/>
                <w:color w:val="00B050"/>
                <w:sz w:val="18"/>
                <w:szCs w:val="18"/>
              </w:rPr>
              <w:t>Hodinová sadzba za lektorovanie predstavuje sadzbu za 60 minút. Ak činnosť trvá kratšie ako 60 minút, alikvotne sa k tomu prepočíta hodinová sadzba (napr. ak prednáška trvá 45 minút, tak bude preplatené 45/60*hodinová sadzba).</w:t>
            </w:r>
          </w:p>
          <w:p w14:paraId="03DC5B77" w14:textId="77777777" w:rsidR="00761C2D" w:rsidRPr="001501F1" w:rsidRDefault="00761C2D" w:rsidP="00761C2D">
            <w:pPr>
              <w:autoSpaceDE w:val="0"/>
              <w:autoSpaceDN w:val="0"/>
              <w:adjustRightInd w:val="0"/>
              <w:spacing w:after="0" w:line="240" w:lineRule="auto"/>
              <w:rPr>
                <w:rFonts w:asciiTheme="minorHAnsi" w:hAnsiTheme="minorHAnsi" w:cstheme="minorHAnsi"/>
                <w:iCs/>
                <w:strike/>
                <w:color w:val="00B050"/>
                <w:sz w:val="18"/>
                <w:szCs w:val="18"/>
              </w:rPr>
            </w:pPr>
            <w:r w:rsidRPr="001501F1">
              <w:rPr>
                <w:rFonts w:asciiTheme="minorHAnsi" w:hAnsiTheme="minorHAnsi" w:cstheme="minorHAnsi"/>
                <w:iCs/>
                <w:strike/>
                <w:color w:val="00B050"/>
                <w:sz w:val="18"/>
                <w:szCs w:val="18"/>
              </w:rPr>
              <w:t>Príprava na lektorovanie môže byť oprávnenou aktivitou iba vo vzťahu k samotnému výkonu lektorovania a len za každú konkrétnu tému v závislosti od dĺžky lektorovania danej témy. V prípade prednášky danej témy trvajúcej do 5 hodín, je príprava na lektorovanie akceptovateľná iba do výšky, koľko trvá samotné lektorovanie. V prípade dlhšej prednášky je príprava na lektorovanie akceptovateľná do maximálnej výšky 5 hodín na danú tému. V prípade že sa daná téma v rámci vzdelávacej aktivity pravidelne opakuje (napr. tá istá téma na viacerých prednáškach), akceptuje sa príprava na lektorovanie iba do výšky, ktorá je ekvivalentom dĺžky 1 prednášky lektora (príklad: ak prednáška na danú tému trvá 2 hodiny, príprava na lektorovanie je akceptovateľné akceptované do výšky 2 hodín; ak prednáška na danú tému trvá 8 hodín, príprava na lektorovanie je akceptovateľné do výšky 5 hodín).</w:t>
            </w:r>
          </w:p>
          <w:p w14:paraId="37AD9FE0" w14:textId="77777777" w:rsidR="00761C2D" w:rsidRPr="001501F1" w:rsidRDefault="00761C2D" w:rsidP="00761C2D">
            <w:pPr>
              <w:autoSpaceDE w:val="0"/>
              <w:autoSpaceDN w:val="0"/>
              <w:adjustRightInd w:val="0"/>
              <w:spacing w:after="0" w:line="240" w:lineRule="auto"/>
              <w:rPr>
                <w:rFonts w:asciiTheme="minorHAnsi" w:hAnsiTheme="minorHAnsi" w:cstheme="minorHAnsi"/>
                <w:iCs/>
                <w:strike/>
                <w:color w:val="00B050"/>
                <w:sz w:val="18"/>
                <w:szCs w:val="18"/>
              </w:rPr>
            </w:pPr>
            <w:r w:rsidRPr="001501F1">
              <w:rPr>
                <w:rFonts w:asciiTheme="minorHAnsi" w:hAnsiTheme="minorHAnsi" w:cstheme="minorHAnsi"/>
                <w:iCs/>
                <w:strike/>
                <w:color w:val="00B050"/>
                <w:sz w:val="18"/>
                <w:szCs w:val="18"/>
              </w:rPr>
              <w:t xml:space="preserve">Aby nedošlo k nedovolenému používaniu cudzích publikovaných i nepublikovaných myšlienok, formulácií, poznatkov, výsledkov bádania alebo iných výsledkov tvorivej práce, ako aj ilustrácií, tabuliek, fotografií a pod., autor (aby nebol obvinený z plagiátorstva), všetky zdroje uvedené v publikácii musia byť zverejnené (správne citovať zdroj) a pri použití cudzieho písomného alebo grafického materiálu väčšieho rozsahu si vyžiadať povolenie (ochrana autorských práv). Výstup študijných a propagačných  materiálov môže podliehať pri predložení výstupu pri ŽoP kontrole plagiátorstva (texty sa budú </w:t>
            </w:r>
            <w:proofErr w:type="spellStart"/>
            <w:r w:rsidRPr="001501F1">
              <w:rPr>
                <w:rFonts w:asciiTheme="minorHAnsi" w:hAnsiTheme="minorHAnsi" w:cstheme="minorHAnsi"/>
                <w:iCs/>
                <w:strike/>
                <w:color w:val="00B050"/>
                <w:sz w:val="18"/>
                <w:szCs w:val="18"/>
              </w:rPr>
              <w:t>uploadovať</w:t>
            </w:r>
            <w:proofErr w:type="spellEnd"/>
            <w:r w:rsidRPr="001501F1">
              <w:rPr>
                <w:rFonts w:asciiTheme="minorHAnsi" w:hAnsiTheme="minorHAnsi" w:cstheme="minorHAnsi"/>
                <w:iCs/>
                <w:strike/>
                <w:color w:val="00B050"/>
                <w:sz w:val="18"/>
                <w:szCs w:val="18"/>
              </w:rPr>
              <w:t xml:space="preserve"> a kontrolovať cez systém kontroly plagiátorstva, napríklad https://www.plag.sk/ a PPA bude mať povinnosť takto overiť originalitu vyprodukovaného materiálu.</w:t>
            </w:r>
          </w:p>
          <w:p w14:paraId="22FF4FE5" w14:textId="55EC4436" w:rsidR="00761C2D" w:rsidRPr="001501F1" w:rsidRDefault="00761C2D" w:rsidP="00761C2D">
            <w:pPr>
              <w:autoSpaceDE w:val="0"/>
              <w:autoSpaceDN w:val="0"/>
              <w:adjustRightInd w:val="0"/>
              <w:spacing w:after="0" w:line="240" w:lineRule="auto"/>
              <w:rPr>
                <w:rFonts w:asciiTheme="minorHAnsi" w:hAnsiTheme="minorHAnsi" w:cstheme="minorHAnsi"/>
                <w:iCs/>
                <w:strike/>
                <w:color w:val="00B050"/>
                <w:sz w:val="18"/>
                <w:szCs w:val="18"/>
              </w:rPr>
            </w:pPr>
            <w:r w:rsidRPr="001501F1">
              <w:rPr>
                <w:rFonts w:asciiTheme="minorHAnsi" w:hAnsiTheme="minorHAnsi" w:cstheme="minorHAnsi"/>
                <w:iCs/>
                <w:strike/>
                <w:color w:val="00B050"/>
                <w:sz w:val="18"/>
                <w:szCs w:val="18"/>
              </w:rPr>
              <w:t>V prípade, že pri rovnakej téme je súčasne autorom študijných a propagačných materiálov aj lektorom tá istá osoba,  príprava na lektorovanie nemôže byť oprávnenou aktivitou vo vzťahu k samotnému výkonu lektorovania, resp. prednášania za danú tému.</w:t>
            </w:r>
          </w:p>
        </w:tc>
      </w:tr>
      <w:tr w:rsidR="00F537BD" w:rsidRPr="00F537BD" w14:paraId="0FDA26F4" w14:textId="77777777" w:rsidTr="00CE0F0B">
        <w:trPr>
          <w:trHeight w:val="284"/>
        </w:trPr>
        <w:tc>
          <w:tcPr>
            <w:tcW w:w="2405" w:type="dxa"/>
            <w:shd w:val="clear" w:color="auto" w:fill="E2EFD9" w:themeFill="accent6" w:themeFillTint="33"/>
            <w:vAlign w:val="center"/>
          </w:tcPr>
          <w:p w14:paraId="5E7225BA" w14:textId="2615AAF0" w:rsidR="00986CBA" w:rsidRPr="001501F1" w:rsidRDefault="00986CBA" w:rsidP="00986CBA">
            <w:pPr>
              <w:autoSpaceDE w:val="0"/>
              <w:autoSpaceDN w:val="0"/>
              <w:adjustRightInd w:val="0"/>
              <w:spacing w:after="0" w:line="240" w:lineRule="auto"/>
              <w:jc w:val="center"/>
              <w:rPr>
                <w:b/>
                <w:strike/>
                <w:color w:val="00B050"/>
                <w:sz w:val="18"/>
                <w:szCs w:val="18"/>
              </w:rPr>
            </w:pPr>
            <w:r w:rsidRPr="001501F1">
              <w:rPr>
                <w:b/>
                <w:strike/>
                <w:color w:val="00B050"/>
                <w:sz w:val="18"/>
                <w:szCs w:val="18"/>
              </w:rPr>
              <w:lastRenderedPageBreak/>
              <w:t xml:space="preserve">Dokumentácia k </w:t>
            </w:r>
            <w:r w:rsidRPr="001501F1">
              <w:rPr>
                <w:b/>
                <w:strike/>
                <w:color w:val="00B050"/>
                <w:sz w:val="18"/>
                <w:szCs w:val="18"/>
              </w:rPr>
              <w:br/>
              <w:t>žiadosti o NFP</w:t>
            </w:r>
          </w:p>
        </w:tc>
        <w:tc>
          <w:tcPr>
            <w:tcW w:w="11482" w:type="dxa"/>
            <w:shd w:val="clear" w:color="auto" w:fill="auto"/>
            <w:vAlign w:val="center"/>
          </w:tcPr>
          <w:p w14:paraId="511F81ED" w14:textId="77777777" w:rsidR="00986CBA" w:rsidRPr="001501F1" w:rsidRDefault="00986CBA" w:rsidP="002720F5">
            <w:pPr>
              <w:pStyle w:val="Odsekzoznamu"/>
              <w:numPr>
                <w:ilvl w:val="0"/>
                <w:numId w:val="17"/>
              </w:numPr>
              <w:autoSpaceDE w:val="0"/>
              <w:autoSpaceDN w:val="0"/>
              <w:adjustRightInd w:val="0"/>
              <w:spacing w:after="0" w:line="240" w:lineRule="auto"/>
              <w:ind w:left="170" w:hanging="170"/>
              <w:rPr>
                <w:strike/>
                <w:color w:val="00B050"/>
                <w:sz w:val="18"/>
                <w:szCs w:val="18"/>
              </w:rPr>
            </w:pPr>
            <w:r w:rsidRPr="001501F1">
              <w:rPr>
                <w:strike/>
                <w:color w:val="00B050"/>
                <w:sz w:val="18"/>
                <w:szCs w:val="18"/>
              </w:rPr>
              <w:t>v zmysle Prílohy 6B príručky pre prijímateľa LEADER</w:t>
            </w:r>
          </w:p>
          <w:p w14:paraId="5C1E4216" w14:textId="5CA08C8B" w:rsidR="00FD2F0C" w:rsidRPr="001501F1" w:rsidRDefault="00986CBA" w:rsidP="002720F5">
            <w:pPr>
              <w:pStyle w:val="Odsekzoznamu"/>
              <w:numPr>
                <w:ilvl w:val="0"/>
                <w:numId w:val="17"/>
              </w:numPr>
              <w:autoSpaceDE w:val="0"/>
              <w:autoSpaceDN w:val="0"/>
              <w:adjustRightInd w:val="0"/>
              <w:spacing w:after="0" w:line="240" w:lineRule="auto"/>
              <w:ind w:left="170" w:hanging="170"/>
              <w:rPr>
                <w:strike/>
                <w:color w:val="00B050"/>
                <w:sz w:val="18"/>
                <w:szCs w:val="18"/>
              </w:rPr>
            </w:pPr>
            <w:r w:rsidRPr="001501F1">
              <w:rPr>
                <w:strike/>
                <w:color w:val="00B050"/>
                <w:sz w:val="18"/>
                <w:szCs w:val="18"/>
              </w:rPr>
              <w:t>nepredkladá sa VO/O</w:t>
            </w:r>
            <w:r w:rsidR="00E766BE" w:rsidRPr="001501F1">
              <w:rPr>
                <w:strike/>
                <w:color w:val="00B050"/>
                <w:sz w:val="18"/>
                <w:szCs w:val="18"/>
              </w:rPr>
              <w:t xml:space="preserve"> (v prípade, ak žiadateľ VO/O predloží, PPA  nie je </w:t>
            </w:r>
            <w:r w:rsidR="00E766BE" w:rsidRPr="001501F1">
              <w:rPr>
                <w:rFonts w:asciiTheme="minorHAnsi" w:hAnsiTheme="minorHAnsi" w:cstheme="minorHAnsi"/>
                <w:strike/>
                <w:color w:val="00B050"/>
                <w:sz w:val="18"/>
                <w:szCs w:val="18"/>
              </w:rPr>
              <w:t xml:space="preserve">povinná vykonávať kontrolu VO/O </w:t>
            </w:r>
            <w:proofErr w:type="spellStart"/>
            <w:r w:rsidR="00E766BE" w:rsidRPr="001501F1">
              <w:rPr>
                <w:rFonts w:asciiTheme="minorHAnsi" w:hAnsiTheme="minorHAnsi" w:cstheme="minorHAnsi"/>
                <w:strike/>
                <w:color w:val="00B050"/>
                <w:sz w:val="18"/>
                <w:szCs w:val="18"/>
              </w:rPr>
              <w:t>t.j</w:t>
            </w:r>
            <w:proofErr w:type="spellEnd"/>
            <w:r w:rsidR="00E766BE" w:rsidRPr="001501F1">
              <w:rPr>
                <w:rFonts w:asciiTheme="minorHAnsi" w:hAnsiTheme="minorHAnsi" w:cstheme="minorHAnsi"/>
                <w:strike/>
                <w:color w:val="00B050"/>
                <w:sz w:val="18"/>
                <w:szCs w:val="18"/>
              </w:rPr>
              <w:t>. kontrolu celého procesu VO/O počnúc zverejnením výzvy až po uzavretie rámcovej zmluvy</w:t>
            </w:r>
          </w:p>
        </w:tc>
      </w:tr>
      <w:tr w:rsidR="00F537BD" w:rsidRPr="00F537BD" w14:paraId="70F46BC0" w14:textId="77777777" w:rsidTr="00CE0F0B">
        <w:trPr>
          <w:trHeight w:val="284"/>
        </w:trPr>
        <w:tc>
          <w:tcPr>
            <w:tcW w:w="2405" w:type="dxa"/>
            <w:shd w:val="clear" w:color="auto" w:fill="E2EFD9" w:themeFill="accent6" w:themeFillTint="33"/>
            <w:vAlign w:val="center"/>
          </w:tcPr>
          <w:p w14:paraId="23A9614B" w14:textId="77777777" w:rsidR="00986CBA" w:rsidRPr="001501F1" w:rsidRDefault="00986CBA" w:rsidP="00986CBA">
            <w:pPr>
              <w:autoSpaceDE w:val="0"/>
              <w:autoSpaceDN w:val="0"/>
              <w:adjustRightInd w:val="0"/>
              <w:spacing w:after="0" w:line="240" w:lineRule="auto"/>
              <w:jc w:val="center"/>
              <w:rPr>
                <w:b/>
                <w:strike/>
                <w:color w:val="00B050"/>
                <w:sz w:val="18"/>
                <w:szCs w:val="18"/>
              </w:rPr>
            </w:pPr>
            <w:r w:rsidRPr="001501F1">
              <w:rPr>
                <w:b/>
                <w:strike/>
                <w:color w:val="00B050"/>
                <w:sz w:val="18"/>
                <w:szCs w:val="18"/>
              </w:rPr>
              <w:t>Dokumentácia k žiadosti o platbu</w:t>
            </w:r>
          </w:p>
        </w:tc>
        <w:tc>
          <w:tcPr>
            <w:tcW w:w="11482" w:type="dxa"/>
            <w:shd w:val="clear" w:color="auto" w:fill="auto"/>
            <w:vAlign w:val="center"/>
          </w:tcPr>
          <w:p w14:paraId="34064E3E" w14:textId="597339F0" w:rsidR="00986CBA" w:rsidRPr="001501F1" w:rsidRDefault="00986CBA" w:rsidP="002720F5">
            <w:pPr>
              <w:pStyle w:val="Odsekzoznamu"/>
              <w:numPr>
                <w:ilvl w:val="0"/>
                <w:numId w:val="17"/>
              </w:numPr>
              <w:autoSpaceDE w:val="0"/>
              <w:autoSpaceDN w:val="0"/>
              <w:adjustRightInd w:val="0"/>
              <w:spacing w:after="0" w:line="240" w:lineRule="auto"/>
              <w:ind w:left="170" w:hanging="170"/>
              <w:rPr>
                <w:strike/>
                <w:color w:val="00B050"/>
                <w:sz w:val="18"/>
                <w:szCs w:val="18"/>
              </w:rPr>
            </w:pPr>
            <w:r w:rsidRPr="001501F1">
              <w:rPr>
                <w:strike/>
                <w:color w:val="00B050"/>
                <w:sz w:val="18"/>
                <w:szCs w:val="18"/>
              </w:rPr>
              <w:t>v zmysle kapitoly 6.7.3 príručky pre prijímateľa LEADER</w:t>
            </w:r>
          </w:p>
        </w:tc>
      </w:tr>
      <w:tr w:rsidR="00F537BD" w:rsidRPr="00F537BD" w14:paraId="3E150FD3" w14:textId="77777777" w:rsidTr="00CE0F0B">
        <w:trPr>
          <w:trHeight w:val="284"/>
        </w:trPr>
        <w:tc>
          <w:tcPr>
            <w:tcW w:w="2405" w:type="dxa"/>
            <w:shd w:val="clear" w:color="auto" w:fill="E2EFD9" w:themeFill="accent6" w:themeFillTint="33"/>
            <w:vAlign w:val="center"/>
          </w:tcPr>
          <w:p w14:paraId="6BD68CAC" w14:textId="77777777" w:rsidR="00986CBA" w:rsidRPr="001501F1" w:rsidRDefault="00986CBA" w:rsidP="00986CBA">
            <w:pPr>
              <w:autoSpaceDE w:val="0"/>
              <w:autoSpaceDN w:val="0"/>
              <w:adjustRightInd w:val="0"/>
              <w:spacing w:after="0" w:line="240" w:lineRule="auto"/>
              <w:jc w:val="center"/>
              <w:rPr>
                <w:b/>
                <w:strike/>
                <w:color w:val="00B050"/>
                <w:sz w:val="18"/>
                <w:szCs w:val="18"/>
              </w:rPr>
            </w:pPr>
            <w:r w:rsidRPr="001501F1">
              <w:rPr>
                <w:b/>
                <w:strike/>
                <w:color w:val="00B050"/>
                <w:sz w:val="18"/>
                <w:szCs w:val="18"/>
              </w:rPr>
              <w:t>Spôsob výkonu kontroly</w:t>
            </w:r>
          </w:p>
        </w:tc>
        <w:tc>
          <w:tcPr>
            <w:tcW w:w="11482" w:type="dxa"/>
            <w:shd w:val="clear" w:color="auto" w:fill="auto"/>
            <w:vAlign w:val="center"/>
          </w:tcPr>
          <w:p w14:paraId="7F4EC57C" w14:textId="77777777" w:rsidR="00986CBA" w:rsidRPr="001501F1" w:rsidRDefault="00986CBA" w:rsidP="002720F5">
            <w:pPr>
              <w:pStyle w:val="Odsekzoznamu"/>
              <w:numPr>
                <w:ilvl w:val="0"/>
                <w:numId w:val="17"/>
              </w:numPr>
              <w:autoSpaceDE w:val="0"/>
              <w:autoSpaceDN w:val="0"/>
              <w:adjustRightInd w:val="0"/>
              <w:spacing w:after="0" w:line="240" w:lineRule="auto"/>
              <w:ind w:left="174" w:hanging="174"/>
              <w:rPr>
                <w:strike/>
                <w:color w:val="00B050"/>
                <w:sz w:val="18"/>
                <w:szCs w:val="18"/>
              </w:rPr>
            </w:pPr>
            <w:r w:rsidRPr="001501F1">
              <w:rPr>
                <w:strike/>
                <w:color w:val="00B050"/>
                <w:sz w:val="18"/>
                <w:szCs w:val="18"/>
              </w:rPr>
              <w:t>kontrolované sú výdavky, ktoré tvoria základňu pre výpočet a následnú úhradu paušálnej sadzby (kontrola oprávnenosti základne a správnosť výpočtu paušálnej sadzby)</w:t>
            </w:r>
          </w:p>
          <w:p w14:paraId="0BFB3191" w14:textId="77777777" w:rsidR="00986CBA" w:rsidRPr="001501F1" w:rsidRDefault="00986CBA" w:rsidP="002720F5">
            <w:pPr>
              <w:pStyle w:val="Odsekzoznamu"/>
              <w:numPr>
                <w:ilvl w:val="0"/>
                <w:numId w:val="17"/>
              </w:numPr>
              <w:autoSpaceDE w:val="0"/>
              <w:autoSpaceDN w:val="0"/>
              <w:adjustRightInd w:val="0"/>
              <w:spacing w:after="0" w:line="240" w:lineRule="auto"/>
              <w:ind w:left="174" w:hanging="174"/>
              <w:rPr>
                <w:strike/>
                <w:color w:val="00B050"/>
                <w:sz w:val="18"/>
                <w:szCs w:val="18"/>
              </w:rPr>
            </w:pPr>
            <w:r w:rsidRPr="001501F1">
              <w:rPr>
                <w:strike/>
                <w:color w:val="00B050"/>
                <w:sz w:val="18"/>
                <w:szCs w:val="18"/>
              </w:rPr>
              <w:t xml:space="preserve">nepriame oprávnené výdavky (paušálna zložka platby) sa nepreukazujú účtovnými dokladmi, ani žiadnou podpornou dokumentáciou v rámci ŽoP a žiadateľ si nepriame výdavky môže nárokovať </w:t>
            </w:r>
            <w:r w:rsidRPr="001501F1">
              <w:rPr>
                <w:iCs/>
                <w:strike/>
                <w:color w:val="00B050"/>
                <w:sz w:val="18"/>
                <w:szCs w:val="18"/>
              </w:rPr>
              <w:t>pri každej ŽoP, v ktorej budú deklarované priame</w:t>
            </w:r>
            <w:r w:rsidRPr="001501F1">
              <w:rPr>
                <w:i/>
                <w:iCs/>
                <w:strike/>
                <w:color w:val="00B050"/>
                <w:sz w:val="18"/>
                <w:szCs w:val="18"/>
              </w:rPr>
              <w:t xml:space="preserve"> </w:t>
            </w:r>
            <w:r w:rsidRPr="001501F1">
              <w:rPr>
                <w:iCs/>
                <w:strike/>
                <w:color w:val="00B050"/>
                <w:sz w:val="18"/>
                <w:szCs w:val="18"/>
              </w:rPr>
              <w:t>oprávnené</w:t>
            </w:r>
            <w:r w:rsidRPr="001501F1">
              <w:rPr>
                <w:strike/>
                <w:color w:val="00B050"/>
                <w:sz w:val="18"/>
                <w:szCs w:val="18"/>
              </w:rPr>
              <w:t xml:space="preserve"> personálne výdavky. Zo strany PPA bude vykonaná kontrola správnej aplikácie paušálnej sadzby:</w:t>
            </w:r>
          </w:p>
          <w:p w14:paraId="3EA94EEF" w14:textId="77777777" w:rsidR="00986CBA" w:rsidRPr="001501F1" w:rsidRDefault="00986CBA" w:rsidP="002720F5">
            <w:pPr>
              <w:pStyle w:val="Default"/>
              <w:keepLines/>
              <w:widowControl w:val="0"/>
              <w:numPr>
                <w:ilvl w:val="0"/>
                <w:numId w:val="29"/>
              </w:numPr>
              <w:contextualSpacing/>
              <w:rPr>
                <w:rFonts w:asciiTheme="minorHAnsi" w:hAnsiTheme="minorHAnsi"/>
                <w:bCs/>
                <w:strike/>
                <w:color w:val="00B050"/>
                <w:sz w:val="18"/>
                <w:szCs w:val="18"/>
              </w:rPr>
            </w:pPr>
            <w:r w:rsidRPr="001501F1">
              <w:rPr>
                <w:rFonts w:asciiTheme="minorHAnsi" w:hAnsiTheme="minorHAnsi"/>
                <w:strike/>
                <w:color w:val="00B050"/>
                <w:sz w:val="18"/>
                <w:szCs w:val="18"/>
              </w:rPr>
              <w:t xml:space="preserve">určenie základne pre výpočet paušálnej sadzby </w:t>
            </w:r>
          </w:p>
          <w:p w14:paraId="0045F6B4" w14:textId="77777777" w:rsidR="00986CBA" w:rsidRPr="001501F1" w:rsidRDefault="00986CBA" w:rsidP="002720F5">
            <w:pPr>
              <w:pStyle w:val="Default"/>
              <w:keepLines/>
              <w:widowControl w:val="0"/>
              <w:numPr>
                <w:ilvl w:val="0"/>
                <w:numId w:val="29"/>
              </w:numPr>
              <w:contextualSpacing/>
              <w:rPr>
                <w:rFonts w:asciiTheme="minorHAnsi" w:hAnsiTheme="minorHAnsi"/>
                <w:bCs/>
                <w:strike/>
                <w:color w:val="00B050"/>
                <w:sz w:val="18"/>
                <w:szCs w:val="18"/>
              </w:rPr>
            </w:pPr>
            <w:r w:rsidRPr="001501F1">
              <w:rPr>
                <w:rFonts w:asciiTheme="minorHAnsi" w:hAnsiTheme="minorHAnsi"/>
                <w:strike/>
                <w:color w:val="00B050"/>
                <w:sz w:val="18"/>
                <w:szCs w:val="18"/>
              </w:rPr>
              <w:t>percentuálna výška paušálnej sadzby</w:t>
            </w:r>
          </w:p>
          <w:p w14:paraId="06AD2310" w14:textId="77777777" w:rsidR="007A36FD" w:rsidRPr="001501F1" w:rsidRDefault="00986CBA" w:rsidP="002720F5">
            <w:pPr>
              <w:pStyle w:val="Odsekzoznamu"/>
              <w:numPr>
                <w:ilvl w:val="0"/>
                <w:numId w:val="17"/>
              </w:numPr>
              <w:autoSpaceDE w:val="0"/>
              <w:autoSpaceDN w:val="0"/>
              <w:adjustRightInd w:val="0"/>
              <w:spacing w:after="0" w:line="240" w:lineRule="auto"/>
              <w:ind w:left="170" w:hanging="170"/>
              <w:rPr>
                <w:strike/>
                <w:color w:val="00B050"/>
                <w:sz w:val="18"/>
                <w:szCs w:val="18"/>
              </w:rPr>
            </w:pPr>
            <w:r w:rsidRPr="001501F1">
              <w:rPr>
                <w:rFonts w:asciiTheme="minorHAnsi" w:hAnsiTheme="minorHAnsi"/>
                <w:strike/>
                <w:color w:val="00B050"/>
                <w:sz w:val="18"/>
                <w:szCs w:val="18"/>
              </w:rPr>
              <w:t>matematický výpočet výšky výdavkov na ostatné výdavky určených paušálnou sadzbou</w:t>
            </w:r>
          </w:p>
          <w:p w14:paraId="20DFA04B" w14:textId="2D3D44A2" w:rsidR="007A36FD" w:rsidRPr="001501F1" w:rsidRDefault="007A36FD" w:rsidP="002720F5">
            <w:pPr>
              <w:pStyle w:val="Odsekzoznamu"/>
              <w:numPr>
                <w:ilvl w:val="0"/>
                <w:numId w:val="17"/>
              </w:numPr>
              <w:autoSpaceDE w:val="0"/>
              <w:autoSpaceDN w:val="0"/>
              <w:adjustRightInd w:val="0"/>
              <w:spacing w:after="0" w:line="240" w:lineRule="auto"/>
              <w:ind w:left="170" w:hanging="170"/>
              <w:rPr>
                <w:strike/>
                <w:color w:val="00B050"/>
                <w:sz w:val="18"/>
                <w:szCs w:val="18"/>
              </w:rPr>
            </w:pPr>
            <w:r w:rsidRPr="001501F1">
              <w:rPr>
                <w:strike/>
                <w:color w:val="00B050"/>
                <w:sz w:val="18"/>
                <w:szCs w:val="18"/>
              </w:rPr>
              <w:t>splnenie merateľných ukazovateľov (výstup a/alebo výsledok a/alebo činnosť, ktoré sú výstupom projektu)</w:t>
            </w:r>
          </w:p>
        </w:tc>
      </w:tr>
      <w:tr w:rsidR="00F537BD" w:rsidRPr="00F537BD" w14:paraId="4E8E54C8" w14:textId="77777777" w:rsidTr="00C27662">
        <w:trPr>
          <w:trHeight w:val="227"/>
        </w:trPr>
        <w:tc>
          <w:tcPr>
            <w:tcW w:w="2405" w:type="dxa"/>
            <w:shd w:val="clear" w:color="auto" w:fill="E2EFD9" w:themeFill="accent6" w:themeFillTint="33"/>
            <w:vAlign w:val="center"/>
          </w:tcPr>
          <w:p w14:paraId="490CDC6E" w14:textId="0D3D6D57" w:rsidR="00986CBA" w:rsidRPr="001501F1" w:rsidRDefault="00986CBA" w:rsidP="00553027">
            <w:pPr>
              <w:autoSpaceDE w:val="0"/>
              <w:autoSpaceDN w:val="0"/>
              <w:adjustRightInd w:val="0"/>
              <w:spacing w:after="0" w:line="240" w:lineRule="auto"/>
              <w:jc w:val="center"/>
              <w:rPr>
                <w:b/>
                <w:strike/>
                <w:color w:val="00B050"/>
                <w:sz w:val="18"/>
                <w:szCs w:val="18"/>
              </w:rPr>
            </w:pPr>
            <w:r w:rsidRPr="001501F1">
              <w:rPr>
                <w:b/>
                <w:strike/>
                <w:color w:val="00B050"/>
                <w:sz w:val="18"/>
                <w:szCs w:val="18"/>
              </w:rPr>
              <w:t xml:space="preserve">Korekcia </w:t>
            </w:r>
          </w:p>
        </w:tc>
        <w:tc>
          <w:tcPr>
            <w:tcW w:w="11482" w:type="dxa"/>
            <w:shd w:val="clear" w:color="auto" w:fill="auto"/>
            <w:vAlign w:val="center"/>
          </w:tcPr>
          <w:p w14:paraId="018F42D4" w14:textId="77777777" w:rsidR="00553027" w:rsidRPr="001501F1" w:rsidRDefault="00986CBA" w:rsidP="002720F5">
            <w:pPr>
              <w:pStyle w:val="Odsekzoznamu"/>
              <w:numPr>
                <w:ilvl w:val="0"/>
                <w:numId w:val="17"/>
              </w:numPr>
              <w:autoSpaceDE w:val="0"/>
              <w:autoSpaceDN w:val="0"/>
              <w:adjustRightInd w:val="0"/>
              <w:spacing w:after="0" w:line="240" w:lineRule="auto"/>
              <w:ind w:left="174" w:hanging="174"/>
              <w:rPr>
                <w:strike/>
                <w:color w:val="00B050"/>
                <w:sz w:val="18"/>
                <w:szCs w:val="18"/>
              </w:rPr>
            </w:pPr>
            <w:r w:rsidRPr="001501F1">
              <w:rPr>
                <w:rFonts w:cs="Calibri"/>
                <w:strike/>
                <w:color w:val="00B050"/>
                <w:sz w:val="18"/>
                <w:szCs w:val="18"/>
              </w:rPr>
              <w:t>ak pri každej ŽoP, v ktorej budú deklarované priame</w:t>
            </w:r>
            <w:r w:rsidRPr="001501F1">
              <w:rPr>
                <w:rFonts w:cs="Calibri"/>
                <w:i/>
                <w:iCs/>
                <w:strike/>
                <w:color w:val="00B050"/>
                <w:sz w:val="18"/>
                <w:szCs w:val="18"/>
              </w:rPr>
              <w:t xml:space="preserve"> </w:t>
            </w:r>
            <w:r w:rsidRPr="001501F1">
              <w:rPr>
                <w:rFonts w:cs="Calibri"/>
                <w:strike/>
                <w:color w:val="00B050"/>
                <w:sz w:val="18"/>
                <w:szCs w:val="18"/>
              </w:rPr>
              <w:t xml:space="preserve">oprávnené personálne výdavky nebude preukázaný výstup v zmysle prílohy č. 15B, </w:t>
            </w:r>
            <w:r w:rsidRPr="001501F1">
              <w:rPr>
                <w:rFonts w:cstheme="minorHAnsi"/>
                <w:strike/>
                <w:color w:val="00B050"/>
                <w:sz w:val="18"/>
                <w:szCs w:val="18"/>
              </w:rPr>
              <w:t xml:space="preserve">PPA uplatní korekciu 100% na </w:t>
            </w:r>
            <w:r w:rsidRPr="001501F1">
              <w:rPr>
                <w:rFonts w:cstheme="minorHAnsi"/>
                <w:iCs/>
                <w:strike/>
                <w:color w:val="00B050"/>
                <w:sz w:val="18"/>
                <w:szCs w:val="18"/>
              </w:rPr>
              <w:t>deklarované priame</w:t>
            </w:r>
            <w:r w:rsidRPr="001501F1">
              <w:rPr>
                <w:rFonts w:cstheme="minorHAnsi"/>
                <w:i/>
                <w:iCs/>
                <w:strike/>
                <w:color w:val="00B050"/>
                <w:sz w:val="18"/>
                <w:szCs w:val="18"/>
              </w:rPr>
              <w:t xml:space="preserve"> </w:t>
            </w:r>
            <w:r w:rsidRPr="001501F1">
              <w:rPr>
                <w:rFonts w:cstheme="minorHAnsi"/>
                <w:iCs/>
                <w:strike/>
                <w:color w:val="00B050"/>
                <w:sz w:val="18"/>
                <w:szCs w:val="18"/>
              </w:rPr>
              <w:t>oprávnené</w:t>
            </w:r>
            <w:r w:rsidRPr="001501F1">
              <w:rPr>
                <w:rFonts w:cstheme="minorHAnsi"/>
                <w:strike/>
                <w:color w:val="00B050"/>
                <w:sz w:val="18"/>
                <w:szCs w:val="18"/>
              </w:rPr>
              <w:t xml:space="preserve"> personálne výdavky</w:t>
            </w:r>
            <w:r w:rsidRPr="001501F1">
              <w:rPr>
                <w:rFonts w:cs="Calibri"/>
                <w:bCs/>
                <w:strike/>
                <w:color w:val="00B050"/>
                <w:sz w:val="18"/>
                <w:szCs w:val="18"/>
              </w:rPr>
              <w:t xml:space="preserve">.  V  nadväznosti na predchádzajúcu vetu, keďže sa </w:t>
            </w:r>
            <w:r w:rsidRPr="001501F1">
              <w:rPr>
                <w:strike/>
                <w:color w:val="00B050"/>
                <w:sz w:val="18"/>
                <w:szCs w:val="18"/>
              </w:rPr>
              <w:t>paušálna sadzba odvíja od výšky reálnych oprávnených výdavkov (skutočné oprávnené personálne výdavky) budú znížené aj nepriame oprávnené výdavky, ktoré sa vypočítali zo základu pre výpočet paušálnej sadzby).</w:t>
            </w:r>
          </w:p>
          <w:p w14:paraId="0D714C71" w14:textId="3DE47CA9" w:rsidR="00553027" w:rsidRPr="001501F1" w:rsidRDefault="00553027" w:rsidP="002720F5">
            <w:pPr>
              <w:pStyle w:val="Odsekzoznamu"/>
              <w:numPr>
                <w:ilvl w:val="0"/>
                <w:numId w:val="17"/>
              </w:numPr>
              <w:autoSpaceDE w:val="0"/>
              <w:autoSpaceDN w:val="0"/>
              <w:adjustRightInd w:val="0"/>
              <w:spacing w:after="0" w:line="240" w:lineRule="auto"/>
              <w:ind w:left="174" w:hanging="174"/>
              <w:rPr>
                <w:strike/>
                <w:color w:val="00B050"/>
                <w:sz w:val="18"/>
                <w:szCs w:val="18"/>
              </w:rPr>
            </w:pPr>
            <w:r w:rsidRPr="001501F1">
              <w:rPr>
                <w:strike/>
                <w:color w:val="00B050"/>
                <w:sz w:val="18"/>
                <w:szCs w:val="18"/>
              </w:rPr>
              <w:t>PPA nevykonáva kontrolu VO, ani nepristúpi k aplikovaniu sankcií (korekcií) týkajúcich sa VO, ak sa  žiadateľovi/prijímateľovi má poskytnúť, resp. sa na realizáciu projektu poskytol príspevok v zmysle kapitoly 1, ods.2 tejto prílohy , t. j. príspevok má byť poskytnutý, resp. bol poskytnutý vo forme ZVV.</w:t>
            </w:r>
          </w:p>
        </w:tc>
      </w:tr>
    </w:tbl>
    <w:p w14:paraId="1D44CAEC" w14:textId="09043D6C" w:rsidR="00986CBA" w:rsidRPr="00F537BD" w:rsidRDefault="00986CBA" w:rsidP="0076440C">
      <w:pPr>
        <w:rPr>
          <w:color w:val="auto"/>
          <w:lang w:eastAsia="sk-SK"/>
        </w:rPr>
      </w:pPr>
    </w:p>
    <w:p w14:paraId="724F1A26" w14:textId="77777777" w:rsidR="00986CBA" w:rsidRPr="00F537BD" w:rsidRDefault="00986CBA" w:rsidP="0076440C">
      <w:pPr>
        <w:rPr>
          <w:color w:val="auto"/>
          <w:lang w:eastAsia="sk-SK"/>
        </w:rPr>
      </w:pPr>
    </w:p>
    <w:tbl>
      <w:tblPr>
        <w:tblStyle w:val="Mriekatabuky"/>
        <w:tblW w:w="13887" w:type="dxa"/>
        <w:tblInd w:w="567" w:type="dxa"/>
        <w:tblLook w:val="04A0" w:firstRow="1" w:lastRow="0" w:firstColumn="1" w:lastColumn="0" w:noHBand="0" w:noVBand="1"/>
      </w:tblPr>
      <w:tblGrid>
        <w:gridCol w:w="2405"/>
        <w:gridCol w:w="11482"/>
      </w:tblGrid>
      <w:tr w:rsidR="00F537BD" w:rsidRPr="00F537BD" w14:paraId="395ADC0D" w14:textId="77777777" w:rsidTr="00C8330C">
        <w:tc>
          <w:tcPr>
            <w:tcW w:w="2405" w:type="dxa"/>
            <w:shd w:val="clear" w:color="auto" w:fill="E2EFD9" w:themeFill="accent6" w:themeFillTint="33"/>
            <w:vAlign w:val="center"/>
          </w:tcPr>
          <w:p w14:paraId="0AC42650" w14:textId="77777777" w:rsidR="0076440C" w:rsidRPr="00F537BD" w:rsidRDefault="0076440C" w:rsidP="004B17DA">
            <w:pPr>
              <w:autoSpaceDE w:val="0"/>
              <w:autoSpaceDN w:val="0"/>
              <w:adjustRightInd w:val="0"/>
              <w:spacing w:after="0" w:line="240" w:lineRule="auto"/>
              <w:jc w:val="center"/>
              <w:rPr>
                <w:b/>
                <w:color w:val="auto"/>
                <w:sz w:val="18"/>
                <w:szCs w:val="18"/>
              </w:rPr>
            </w:pPr>
            <w:r w:rsidRPr="00F537BD">
              <w:rPr>
                <w:b/>
                <w:color w:val="auto"/>
                <w:sz w:val="18"/>
                <w:szCs w:val="18"/>
              </w:rPr>
              <w:t>Podopatrenie</w:t>
            </w:r>
          </w:p>
        </w:tc>
        <w:tc>
          <w:tcPr>
            <w:tcW w:w="11482" w:type="dxa"/>
            <w:shd w:val="clear" w:color="auto" w:fill="E2EFD9" w:themeFill="accent6" w:themeFillTint="33"/>
            <w:vAlign w:val="center"/>
          </w:tcPr>
          <w:p w14:paraId="150FEA9C" w14:textId="241A7152" w:rsidR="0076440C" w:rsidRPr="00F537BD" w:rsidRDefault="0076440C" w:rsidP="00A8561B">
            <w:pPr>
              <w:pStyle w:val="Odsekzoznamu"/>
              <w:numPr>
                <w:ilvl w:val="1"/>
                <w:numId w:val="41"/>
              </w:numPr>
              <w:autoSpaceDE w:val="0"/>
              <w:autoSpaceDN w:val="0"/>
              <w:adjustRightInd w:val="0"/>
              <w:spacing w:after="0" w:line="240" w:lineRule="auto"/>
              <w:ind w:left="323" w:hanging="323"/>
              <w:rPr>
                <w:b/>
                <w:color w:val="auto"/>
                <w:sz w:val="18"/>
                <w:szCs w:val="18"/>
              </w:rPr>
            </w:pPr>
            <w:r w:rsidRPr="00F537BD">
              <w:rPr>
                <w:b/>
                <w:color w:val="auto"/>
                <w:sz w:val="18"/>
                <w:szCs w:val="18"/>
              </w:rPr>
              <w:t>Podpora na investície do poľnohospodárskych podnikov</w:t>
            </w:r>
          </w:p>
          <w:p w14:paraId="66B69B7E" w14:textId="672AF0A8" w:rsidR="005A437E" w:rsidRPr="001501F1" w:rsidRDefault="005A437E" w:rsidP="0025053B">
            <w:pPr>
              <w:autoSpaceDE w:val="0"/>
              <w:autoSpaceDN w:val="0"/>
              <w:adjustRightInd w:val="0"/>
              <w:spacing w:after="0" w:line="240" w:lineRule="auto"/>
              <w:ind w:left="319" w:hanging="319"/>
              <w:rPr>
                <w:rFonts w:cstheme="minorHAnsi"/>
                <w:b/>
                <w:strike/>
                <w:color w:val="00B050"/>
                <w:sz w:val="18"/>
                <w:szCs w:val="18"/>
              </w:rPr>
            </w:pPr>
            <w:r w:rsidRPr="001501F1">
              <w:rPr>
                <w:rFonts w:cstheme="minorHAnsi"/>
                <w:b/>
                <w:strike/>
                <w:color w:val="00B050"/>
                <w:sz w:val="18"/>
                <w:szCs w:val="18"/>
              </w:rPr>
              <w:t>8.3</w:t>
            </w:r>
            <w:r w:rsidR="00986CBA" w:rsidRPr="001501F1">
              <w:rPr>
                <w:rFonts w:cstheme="minorHAnsi"/>
                <w:b/>
                <w:strike/>
                <w:color w:val="00B050"/>
                <w:sz w:val="18"/>
                <w:szCs w:val="18"/>
              </w:rPr>
              <w:t xml:space="preserve"> </w:t>
            </w:r>
            <w:r w:rsidRPr="001501F1">
              <w:rPr>
                <w:rFonts w:cstheme="minorHAnsi"/>
                <w:b/>
                <w:strike/>
                <w:color w:val="00B050"/>
                <w:sz w:val="18"/>
                <w:szCs w:val="18"/>
              </w:rPr>
              <w:t>Podpora na prevenciu a odstraňovanie škôd v lesoch spôsobených lesnými požiarmi a prírodnými katastrofami a katastrofickými udalosťami</w:t>
            </w:r>
          </w:p>
          <w:p w14:paraId="21FE71A7" w14:textId="457A7D18" w:rsidR="005A437E" w:rsidRPr="00F537BD" w:rsidRDefault="005A437E" w:rsidP="00C8330C">
            <w:pPr>
              <w:autoSpaceDE w:val="0"/>
              <w:autoSpaceDN w:val="0"/>
              <w:adjustRightInd w:val="0"/>
              <w:spacing w:after="0" w:line="240" w:lineRule="auto"/>
              <w:ind w:left="601" w:hanging="601"/>
              <w:rPr>
                <w:b/>
                <w:color w:val="auto"/>
                <w:sz w:val="18"/>
                <w:szCs w:val="18"/>
              </w:rPr>
            </w:pPr>
            <w:r w:rsidRPr="001501F1">
              <w:rPr>
                <w:b/>
                <w:strike/>
                <w:color w:val="00B050"/>
                <w:sz w:val="18"/>
                <w:szCs w:val="18"/>
              </w:rPr>
              <w:t xml:space="preserve">8.5 Podpora na investície do zlepšenia odolnosti a environmentálnej hodnoty lesných ekosystémov </w:t>
            </w:r>
            <w:r w:rsidRPr="001501F1">
              <w:rPr>
                <w:rFonts w:cstheme="minorHAnsi"/>
                <w:b/>
                <w:strike/>
                <w:color w:val="00B050"/>
                <w:sz w:val="18"/>
                <w:szCs w:val="18"/>
              </w:rPr>
              <w:t>sa aplikuje zjednodušené vykazovanie výdavkov</w:t>
            </w:r>
          </w:p>
        </w:tc>
      </w:tr>
      <w:tr w:rsidR="00F537BD" w:rsidRPr="00F537BD" w14:paraId="58326FE5" w14:textId="77777777" w:rsidTr="00C8330C">
        <w:tc>
          <w:tcPr>
            <w:tcW w:w="2405" w:type="dxa"/>
            <w:shd w:val="clear" w:color="auto" w:fill="E2EFD9" w:themeFill="accent6" w:themeFillTint="33"/>
            <w:vAlign w:val="center"/>
          </w:tcPr>
          <w:p w14:paraId="6DB8A407" w14:textId="77777777" w:rsidR="0076440C" w:rsidRPr="00F537BD" w:rsidRDefault="0076440C" w:rsidP="0076440C">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Forma zjednodušeného vykazovania výdavkov</w:t>
            </w:r>
          </w:p>
        </w:tc>
        <w:tc>
          <w:tcPr>
            <w:tcW w:w="11482" w:type="dxa"/>
            <w:shd w:val="clear" w:color="auto" w:fill="FFFFFF" w:themeFill="background1"/>
            <w:vAlign w:val="center"/>
          </w:tcPr>
          <w:p w14:paraId="5F79A16B" w14:textId="38979E50" w:rsidR="0076440C" w:rsidRPr="00F537BD" w:rsidRDefault="0076440C"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color w:val="auto"/>
                <w:sz w:val="18"/>
                <w:szCs w:val="18"/>
              </w:rPr>
            </w:pPr>
            <w:r w:rsidRPr="00F537BD">
              <w:rPr>
                <w:rFonts w:asciiTheme="minorHAnsi" w:hAnsiTheme="minorHAnsi" w:cstheme="minorHAnsi"/>
                <w:bCs/>
                <w:iCs/>
                <w:color w:val="auto"/>
                <w:sz w:val="18"/>
                <w:szCs w:val="18"/>
                <w:lang w:eastAsia="sk-SK"/>
              </w:rPr>
              <w:t>štandardná stupnica</w:t>
            </w:r>
            <w:r w:rsidR="00367183" w:rsidRPr="00F537BD">
              <w:rPr>
                <w:rFonts w:asciiTheme="minorHAnsi" w:hAnsiTheme="minorHAnsi" w:cstheme="minorHAnsi"/>
                <w:bCs/>
                <w:iCs/>
                <w:color w:val="auto"/>
                <w:sz w:val="18"/>
                <w:szCs w:val="18"/>
                <w:lang w:eastAsia="sk-SK"/>
              </w:rPr>
              <w:t xml:space="preserve"> jednotkových výdavkov</w:t>
            </w:r>
            <w:r w:rsidRPr="00F537BD">
              <w:rPr>
                <w:rFonts w:asciiTheme="minorHAnsi" w:hAnsiTheme="minorHAnsi" w:cstheme="minorHAnsi"/>
                <w:bCs/>
                <w:iCs/>
                <w:color w:val="auto"/>
                <w:sz w:val="18"/>
                <w:szCs w:val="18"/>
                <w:lang w:eastAsia="sk-SK"/>
              </w:rPr>
              <w:t xml:space="preserve"> </w:t>
            </w:r>
            <w:r w:rsidRPr="00F537BD">
              <w:rPr>
                <w:rFonts w:asciiTheme="minorHAnsi" w:hAnsiTheme="minorHAnsi" w:cstheme="minorHAnsi"/>
                <w:color w:val="auto"/>
                <w:sz w:val="18"/>
                <w:szCs w:val="18"/>
              </w:rPr>
              <w:t>v zmysle bodu 1.1 tejto prílohy</w:t>
            </w:r>
          </w:p>
        </w:tc>
      </w:tr>
      <w:tr w:rsidR="00F537BD" w:rsidRPr="00F537BD" w14:paraId="6C5C5696" w14:textId="77777777" w:rsidTr="00C8330C">
        <w:tc>
          <w:tcPr>
            <w:tcW w:w="2405" w:type="dxa"/>
            <w:shd w:val="clear" w:color="auto" w:fill="E2EFD9" w:themeFill="accent6" w:themeFillTint="33"/>
            <w:vAlign w:val="center"/>
          </w:tcPr>
          <w:p w14:paraId="648AE37A" w14:textId="61E89765" w:rsidR="00733D64" w:rsidRPr="00F537BD" w:rsidRDefault="00733D64" w:rsidP="00733D64">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Možnosť kombinácie foriem vykazovania výdavkov</w:t>
            </w:r>
          </w:p>
        </w:tc>
        <w:tc>
          <w:tcPr>
            <w:tcW w:w="11482" w:type="dxa"/>
            <w:shd w:val="clear" w:color="auto" w:fill="FFFFFF" w:themeFill="background1"/>
            <w:vAlign w:val="center"/>
          </w:tcPr>
          <w:p w14:paraId="3F459B1C" w14:textId="3052E857" w:rsidR="00733D64" w:rsidRPr="00F537BD" w:rsidRDefault="00733D64"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možnosť kombinácie s  formou zjednodušeného vykazovania výdavkov v zmysle bodu 1.</w:t>
            </w:r>
            <w:r w:rsidR="0025053B" w:rsidRPr="00F537BD">
              <w:rPr>
                <w:rFonts w:asciiTheme="minorHAnsi" w:hAnsiTheme="minorHAnsi" w:cstheme="minorHAnsi"/>
                <w:bCs/>
                <w:iCs/>
                <w:color w:val="auto"/>
                <w:sz w:val="18"/>
                <w:szCs w:val="18"/>
                <w:lang w:eastAsia="sk-SK"/>
              </w:rPr>
              <w:t>2</w:t>
            </w:r>
            <w:r w:rsidRPr="00F537BD">
              <w:rPr>
                <w:rFonts w:asciiTheme="minorHAnsi" w:hAnsiTheme="minorHAnsi" w:cstheme="minorHAnsi"/>
                <w:bCs/>
                <w:iCs/>
                <w:color w:val="auto"/>
                <w:sz w:val="18"/>
                <w:szCs w:val="18"/>
                <w:lang w:eastAsia="sk-SK"/>
              </w:rPr>
              <w:t>.</w:t>
            </w:r>
            <w:r w:rsidR="0025053B" w:rsidRPr="00F537BD">
              <w:rPr>
                <w:rFonts w:asciiTheme="minorHAnsi" w:hAnsiTheme="minorHAnsi" w:cstheme="minorHAnsi"/>
                <w:bCs/>
                <w:iCs/>
                <w:color w:val="auto"/>
                <w:sz w:val="18"/>
                <w:szCs w:val="18"/>
                <w:lang w:eastAsia="sk-SK"/>
              </w:rPr>
              <w:t xml:space="preserve"> tejto prílohy</w:t>
            </w:r>
            <w:r w:rsidRPr="00F537BD">
              <w:rPr>
                <w:rFonts w:asciiTheme="minorHAnsi" w:hAnsiTheme="minorHAnsi" w:cstheme="minorHAnsi"/>
                <w:bCs/>
                <w:iCs/>
                <w:color w:val="auto"/>
                <w:sz w:val="18"/>
                <w:szCs w:val="18"/>
                <w:lang w:eastAsia="sk-SK"/>
              </w:rPr>
              <w:t xml:space="preserve"> </w:t>
            </w:r>
          </w:p>
        </w:tc>
      </w:tr>
      <w:tr w:rsidR="00F537BD" w:rsidRPr="00F537BD" w14:paraId="4AF1A588" w14:textId="77777777" w:rsidTr="00C8330C">
        <w:tc>
          <w:tcPr>
            <w:tcW w:w="2405" w:type="dxa"/>
            <w:shd w:val="clear" w:color="auto" w:fill="E2EFD9" w:themeFill="accent6" w:themeFillTint="33"/>
            <w:vAlign w:val="center"/>
          </w:tcPr>
          <w:p w14:paraId="72454626" w14:textId="6A865CB3" w:rsidR="00B41B9E" w:rsidRPr="00F537BD" w:rsidRDefault="00B41B9E" w:rsidP="00B41B9E">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Posúdenie hospodárnosti</w:t>
            </w:r>
          </w:p>
        </w:tc>
        <w:tc>
          <w:tcPr>
            <w:tcW w:w="11482" w:type="dxa"/>
            <w:shd w:val="clear" w:color="auto" w:fill="FFFFFF" w:themeFill="background1"/>
            <w:vAlign w:val="center"/>
          </w:tcPr>
          <w:p w14:paraId="7269BCC9" w14:textId="58442F88" w:rsidR="00DB0C29" w:rsidRPr="00F537BD" w:rsidRDefault="00DB0C29"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kontrola  hospodárnosti a účelnosti výdavkov, ktorú vykonáva PPA ex</w:t>
            </w:r>
            <w:r w:rsidR="0025053B" w:rsidRPr="00F537BD">
              <w:rPr>
                <w:rFonts w:asciiTheme="minorHAnsi" w:hAnsiTheme="minorHAnsi" w:cstheme="minorHAnsi"/>
                <w:sz w:val="18"/>
                <w:szCs w:val="18"/>
              </w:rPr>
              <w:t>-</w:t>
            </w:r>
            <w:proofErr w:type="spellStart"/>
            <w:r w:rsidR="0025053B" w:rsidRPr="00F537BD">
              <w:rPr>
                <w:rFonts w:asciiTheme="minorHAnsi" w:hAnsiTheme="minorHAnsi" w:cstheme="minorHAnsi"/>
                <w:sz w:val="18"/>
                <w:szCs w:val="18"/>
              </w:rPr>
              <w:t>ante</w:t>
            </w:r>
            <w:proofErr w:type="spellEnd"/>
            <w:r w:rsidR="0025053B" w:rsidRPr="00F537BD">
              <w:rPr>
                <w:rFonts w:asciiTheme="minorHAnsi" w:hAnsiTheme="minorHAnsi" w:cstheme="minorHAnsi"/>
                <w:sz w:val="18"/>
                <w:szCs w:val="18"/>
              </w:rPr>
              <w:t xml:space="preserve">  v zmysle kapitoly 7.3.2 p</w:t>
            </w:r>
            <w:r w:rsidRPr="00F537BD">
              <w:rPr>
                <w:rFonts w:asciiTheme="minorHAnsi" w:hAnsiTheme="minorHAnsi" w:cstheme="minorHAnsi"/>
                <w:sz w:val="18"/>
                <w:szCs w:val="18"/>
              </w:rPr>
              <w:t>ríručky pre prijímateľa LEADER</w:t>
            </w:r>
          </w:p>
          <w:p w14:paraId="66A10960" w14:textId="59765160" w:rsidR="00B41B9E" w:rsidRPr="00F537BD" w:rsidRDefault="002A5B9D"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10881" w:rsidRPr="00F537BD">
              <w:rPr>
                <w:rFonts w:asciiTheme="minorHAnsi" w:hAnsiTheme="minorHAnsi" w:cstheme="minorHAnsi"/>
                <w:bCs/>
                <w:iCs/>
                <w:color w:val="auto"/>
                <w:sz w:val="18"/>
                <w:szCs w:val="18"/>
                <w:lang w:eastAsia="sk-SK"/>
              </w:rPr>
              <w:t xml:space="preserve"> 20%</w:t>
            </w:r>
            <w:r w:rsidRPr="00F537BD">
              <w:rPr>
                <w:rFonts w:asciiTheme="minorHAnsi" w:hAnsiTheme="minorHAnsi" w:cstheme="minorHAnsi"/>
                <w:bCs/>
                <w:iCs/>
                <w:color w:val="auto"/>
                <w:sz w:val="18"/>
                <w:szCs w:val="18"/>
                <w:lang w:eastAsia="sk-SK"/>
              </w:rPr>
              <w:t xml:space="preserve">. </w:t>
            </w:r>
            <w:r w:rsidR="00B41B9E" w:rsidRPr="00F537BD">
              <w:rPr>
                <w:rFonts w:asciiTheme="minorHAnsi" w:hAnsiTheme="minorHAnsi" w:cstheme="minorHAnsi"/>
                <w:color w:val="auto"/>
                <w:sz w:val="18"/>
                <w:szCs w:val="18"/>
              </w:rPr>
              <w:t xml:space="preserve">Tolerancia cenového rozdielu je určená vo vzťahu k výdavkom, ktoré tvoria celok, napr. samostatná zákazka (aplikuje sa len v prípade </w:t>
            </w:r>
            <w:r w:rsidR="00577D54" w:rsidRPr="00F537BD">
              <w:rPr>
                <w:rFonts w:asciiTheme="minorHAnsi" w:hAnsiTheme="minorHAnsi" w:cstheme="minorHAnsi"/>
                <w:color w:val="auto"/>
                <w:sz w:val="18"/>
                <w:szCs w:val="18"/>
              </w:rPr>
              <w:t>jednorazovej</w:t>
            </w:r>
            <w:r w:rsidR="000A1AEA" w:rsidRPr="00F537BD">
              <w:rPr>
                <w:rFonts w:asciiTheme="minorHAnsi" w:hAnsiTheme="minorHAnsi" w:cstheme="minorHAnsi"/>
                <w:color w:val="auto"/>
                <w:sz w:val="18"/>
                <w:szCs w:val="18"/>
              </w:rPr>
              <w:t xml:space="preserve"> platby a  skutočne vynaložených a zaplatených výdavkov v rámci realizácie projektu v zmysle kapitoly 7.3.1, ods.3)</w:t>
            </w:r>
          </w:p>
        </w:tc>
      </w:tr>
      <w:tr w:rsidR="00F537BD" w:rsidRPr="00F537BD" w14:paraId="2DF89245" w14:textId="77777777" w:rsidTr="00C8330C">
        <w:tc>
          <w:tcPr>
            <w:tcW w:w="2405" w:type="dxa"/>
            <w:shd w:val="clear" w:color="auto" w:fill="E2EFD9" w:themeFill="accent6" w:themeFillTint="33"/>
            <w:vAlign w:val="center"/>
          </w:tcPr>
          <w:p w14:paraId="21FB7EDB" w14:textId="77777777" w:rsidR="00FB00A8" w:rsidRPr="00F537BD" w:rsidRDefault="00FB00A8" w:rsidP="004A6BC0">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82" w:type="dxa"/>
            <w:shd w:val="clear" w:color="auto" w:fill="FFFFFF" w:themeFill="background1"/>
            <w:vAlign w:val="center"/>
          </w:tcPr>
          <w:p w14:paraId="4C0F8D8C" w14:textId="29485F3D" w:rsidR="00FB00A8" w:rsidRPr="00F537BD"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color w:val="auto"/>
                <w:sz w:val="18"/>
                <w:szCs w:val="18"/>
              </w:rPr>
            </w:pPr>
            <w:r w:rsidRPr="00F537BD">
              <w:rPr>
                <w:rFonts w:asciiTheme="minorHAnsi" w:hAnsiTheme="minorHAnsi" w:cstheme="minorHAnsi"/>
                <w:bCs/>
                <w:iCs/>
                <w:color w:val="auto"/>
                <w:sz w:val="18"/>
                <w:szCs w:val="18"/>
                <w:lang w:eastAsia="sk-SK"/>
              </w:rPr>
              <w:t xml:space="preserve">štandardná stupnica jednotkových nákladov pre vybrané nákladové položky je </w:t>
            </w:r>
            <w:r w:rsidRPr="00F537BD">
              <w:rPr>
                <w:rFonts w:asciiTheme="minorHAnsi" w:hAnsiTheme="minorHAnsi" w:cstheme="minorHAnsi"/>
                <w:color w:val="auto"/>
                <w:sz w:val="18"/>
                <w:szCs w:val="18"/>
              </w:rPr>
              <w:t>uvedená v katalógu cien v platnom znení zverejnenom na webovom  sídle PPA</w:t>
            </w:r>
            <w:r w:rsidR="00D10881" w:rsidRPr="00F537BD">
              <w:rPr>
                <w:rFonts w:asciiTheme="minorHAnsi" w:hAnsiTheme="minorHAnsi" w:cstheme="minorHAnsi"/>
                <w:color w:val="auto"/>
                <w:sz w:val="18"/>
                <w:szCs w:val="18"/>
              </w:rPr>
              <w:t xml:space="preserve"> ww.apa.sk. </w:t>
            </w:r>
          </w:p>
          <w:p w14:paraId="6656FF26" w14:textId="64C7C036" w:rsidR="00FB00A8" w:rsidRPr="00F537BD" w:rsidRDefault="00FB00A8" w:rsidP="002720F5">
            <w:pPr>
              <w:pStyle w:val="Odsekzoznamu"/>
              <w:numPr>
                <w:ilvl w:val="0"/>
                <w:numId w:val="8"/>
              </w:numPr>
              <w:autoSpaceDE w:val="0"/>
              <w:autoSpaceDN w:val="0"/>
              <w:adjustRightInd w:val="0"/>
              <w:spacing w:after="0" w:line="240" w:lineRule="auto"/>
              <w:ind w:left="174" w:hanging="174"/>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1.1 tejto prílohy (relevantné pre vykazovanie výdavkov  formou </w:t>
            </w:r>
            <w:r w:rsidRPr="00F537BD">
              <w:rPr>
                <w:rFonts w:asciiTheme="minorHAnsi" w:hAnsiTheme="minorHAnsi" w:cstheme="minorHAnsi"/>
                <w:bCs/>
                <w:iCs/>
                <w:color w:val="auto"/>
                <w:sz w:val="18"/>
                <w:szCs w:val="18"/>
                <w:lang w:eastAsia="sk-SK"/>
              </w:rPr>
              <w:t>štandardnej stupnice jednotkových výdavkov (katalóg cien)</w:t>
            </w:r>
            <w:r w:rsidRPr="00F537BD">
              <w:rPr>
                <w:rFonts w:asciiTheme="minorHAnsi" w:hAnsiTheme="minorHAnsi" w:cstheme="minorHAnsi"/>
                <w:color w:val="auto"/>
                <w:sz w:val="18"/>
                <w:szCs w:val="18"/>
              </w:rPr>
              <w:t xml:space="preserve"> </w:t>
            </w:r>
          </w:p>
          <w:p w14:paraId="32873204" w14:textId="065CBB02" w:rsidR="00FB00A8" w:rsidRPr="00F537BD"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1.2 tejto prílohy relevantné pre vykazovanie výdavkov  formou </w:t>
            </w:r>
            <w:r w:rsidR="00577D54" w:rsidRPr="00F537BD">
              <w:rPr>
                <w:rFonts w:asciiTheme="minorHAnsi" w:hAnsiTheme="minorHAnsi" w:cstheme="minorHAnsi"/>
                <w:bCs/>
                <w:iCs/>
                <w:color w:val="auto"/>
                <w:sz w:val="18"/>
                <w:szCs w:val="18"/>
                <w:lang w:eastAsia="sk-SK"/>
              </w:rPr>
              <w:t>jednorazovej</w:t>
            </w:r>
            <w:r w:rsidRPr="00F537BD">
              <w:rPr>
                <w:rFonts w:asciiTheme="minorHAnsi" w:hAnsiTheme="minorHAnsi" w:cstheme="minorHAnsi"/>
                <w:bCs/>
                <w:iCs/>
                <w:color w:val="auto"/>
                <w:sz w:val="18"/>
                <w:szCs w:val="18"/>
                <w:lang w:eastAsia="sk-SK"/>
              </w:rPr>
              <w:t xml:space="preserve"> platby (návrh rozpočtu)</w:t>
            </w:r>
            <w:r w:rsidRPr="00F537BD">
              <w:rPr>
                <w:rFonts w:asciiTheme="minorHAnsi" w:hAnsiTheme="minorHAnsi" w:cstheme="minorHAnsi"/>
                <w:color w:val="auto"/>
                <w:sz w:val="18"/>
                <w:szCs w:val="18"/>
              </w:rPr>
              <w:t xml:space="preserve"> </w:t>
            </w:r>
          </w:p>
          <w:p w14:paraId="41261AA9" w14:textId="21D1F95C" w:rsidR="00FB00A8" w:rsidRPr="00F537BD" w:rsidRDefault="00FB00A8"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w:t>
            </w:r>
            <w:r w:rsidR="002A5B9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ríručke pre prijímateľa LEADER, kapitola 7.3</w:t>
            </w:r>
          </w:p>
          <w:p w14:paraId="27561F39" w14:textId="4B8AE632" w:rsidR="00FB00A8" w:rsidRPr="00F537BD" w:rsidRDefault="00FB00A8" w:rsidP="002720F5">
            <w:pPr>
              <w:pStyle w:val="Odsekzoznamu"/>
              <w:numPr>
                <w:ilvl w:val="0"/>
                <w:numId w:val="6"/>
              </w:numPr>
              <w:spacing w:after="0" w:line="240" w:lineRule="auto"/>
              <w:ind w:left="170" w:hanging="170"/>
              <w:rPr>
                <w:color w:val="auto"/>
              </w:rPr>
            </w:pPr>
            <w:r w:rsidRPr="00F537BD">
              <w:rPr>
                <w:rFonts w:asciiTheme="minorHAnsi" w:hAnsiTheme="minorHAnsi" w:cstheme="minorHAnsi"/>
                <w:color w:val="auto"/>
                <w:sz w:val="18"/>
                <w:szCs w:val="18"/>
              </w:rPr>
              <w:t xml:space="preserve">oprávnené sú aj všetky výdavky projektu alebo ich časť vypočítané na základe vopred stanovenej výšky jednorazovej platby - návrhu rozpočtu v prípade, ak sa neuplatňuje </w:t>
            </w:r>
            <w:r w:rsidRPr="00F537BD">
              <w:rPr>
                <w:rFonts w:asciiTheme="minorHAnsi" w:hAnsiTheme="minorHAnsi" w:cstheme="minorHAnsi"/>
                <w:bCs/>
                <w:iCs/>
                <w:color w:val="auto"/>
                <w:sz w:val="18"/>
                <w:szCs w:val="18"/>
                <w:lang w:eastAsia="sk-SK"/>
              </w:rPr>
              <w:t>štandardná stupnica jednotkových výdavkov (katalóg cien)</w:t>
            </w:r>
          </w:p>
        </w:tc>
      </w:tr>
      <w:tr w:rsidR="00F537BD" w:rsidRPr="00F537BD" w14:paraId="7A45CE71" w14:textId="77777777" w:rsidTr="00C8330C">
        <w:tc>
          <w:tcPr>
            <w:tcW w:w="2405" w:type="dxa"/>
            <w:vMerge w:val="restart"/>
            <w:shd w:val="clear" w:color="auto" w:fill="E2EFD9" w:themeFill="accent6" w:themeFillTint="33"/>
            <w:vAlign w:val="center"/>
          </w:tcPr>
          <w:p w14:paraId="618758DE" w14:textId="4696D4E7" w:rsidR="002A5B9D" w:rsidRPr="00F537BD" w:rsidRDefault="002A5B9D" w:rsidP="0025053B">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82" w:type="dxa"/>
            <w:shd w:val="clear" w:color="auto" w:fill="FFFFFF" w:themeFill="background1"/>
            <w:vAlign w:val="center"/>
          </w:tcPr>
          <w:p w14:paraId="1EDE1FFE" w14:textId="3C16DAE7" w:rsidR="00473A12" w:rsidRPr="00F537BD" w:rsidRDefault="00E43203" w:rsidP="00E43203">
            <w:pPr>
              <w:autoSpaceDE w:val="0"/>
              <w:autoSpaceDN w:val="0"/>
              <w:adjustRightInd w:val="0"/>
              <w:spacing w:after="0" w:line="240" w:lineRule="auto"/>
              <w:rPr>
                <w:rFonts w:asciiTheme="minorHAnsi" w:hAnsiTheme="minorHAnsi" w:cstheme="minorHAnsi"/>
                <w:b/>
                <w:bCs/>
                <w:iCs/>
                <w:color w:val="auto"/>
                <w:sz w:val="18"/>
                <w:szCs w:val="18"/>
                <w:u w:val="single"/>
                <w:lang w:eastAsia="sk-SK"/>
              </w:rPr>
            </w:pPr>
            <w:r w:rsidRPr="00F537BD">
              <w:rPr>
                <w:rFonts w:asciiTheme="minorHAnsi" w:hAnsiTheme="minorHAnsi" w:cstheme="minorHAnsi"/>
                <w:b/>
                <w:bCs/>
                <w:iCs/>
                <w:color w:val="auto"/>
                <w:sz w:val="18"/>
                <w:szCs w:val="18"/>
                <w:u w:val="single"/>
                <w:lang w:eastAsia="sk-SK"/>
              </w:rPr>
              <w:t>Podopatrenie 4.1</w:t>
            </w:r>
          </w:p>
          <w:p w14:paraId="56FF5EA9" w14:textId="69640BD7" w:rsidR="00E43203" w:rsidRPr="00F537BD" w:rsidRDefault="00E43203" w:rsidP="00E43203">
            <w:pPr>
              <w:pStyle w:val="Default"/>
              <w:rPr>
                <w:rFonts w:asciiTheme="minorHAnsi" w:hAnsiTheme="minorHAnsi" w:cstheme="minorHAnsi"/>
                <w:b/>
                <w:color w:val="auto"/>
                <w:sz w:val="18"/>
                <w:szCs w:val="18"/>
              </w:rPr>
            </w:pPr>
            <w:r w:rsidRPr="00F537BD">
              <w:rPr>
                <w:rFonts w:asciiTheme="minorHAnsi" w:hAnsiTheme="minorHAnsi" w:cstheme="minorHAnsi"/>
                <w:b/>
                <w:color w:val="auto"/>
                <w:sz w:val="18"/>
                <w:szCs w:val="18"/>
              </w:rPr>
              <w:t xml:space="preserve">ŠTANDARDNÁ STUPNICA JEDNOTKOVÝCH </w:t>
            </w:r>
            <w:r w:rsidR="00D10881" w:rsidRPr="00F537BD">
              <w:rPr>
                <w:rFonts w:asciiTheme="minorHAnsi" w:hAnsiTheme="minorHAnsi" w:cstheme="minorHAnsi"/>
                <w:b/>
                <w:color w:val="auto"/>
                <w:sz w:val="18"/>
                <w:szCs w:val="18"/>
              </w:rPr>
              <w:t>NÁKLADOV</w:t>
            </w:r>
            <w:r w:rsidRPr="00F537BD">
              <w:rPr>
                <w:rFonts w:asciiTheme="minorHAnsi" w:hAnsiTheme="minorHAnsi" w:cstheme="minorHAnsi"/>
                <w:b/>
                <w:color w:val="auto"/>
                <w:sz w:val="18"/>
                <w:szCs w:val="18"/>
              </w:rPr>
              <w:t xml:space="preserve"> </w:t>
            </w:r>
            <w:r w:rsidR="00D10881" w:rsidRPr="00F537BD">
              <w:rPr>
                <w:rFonts w:asciiTheme="minorHAnsi" w:hAnsiTheme="minorHAnsi" w:cstheme="minorHAnsi"/>
                <w:b/>
                <w:color w:val="auto"/>
                <w:sz w:val="18"/>
                <w:szCs w:val="18"/>
              </w:rPr>
              <w:t>(katalóg cien)</w:t>
            </w:r>
          </w:p>
          <w:p w14:paraId="1DDF60F3" w14:textId="2E7EF7AC" w:rsidR="00E43203" w:rsidRPr="00F537BD" w:rsidRDefault="00E43203" w:rsidP="00E43203">
            <w:pPr>
              <w:autoSpaceDN w:val="0"/>
              <w:spacing w:after="0"/>
              <w:contextualSpacing/>
              <w:rPr>
                <w:rFonts w:asciiTheme="minorHAnsi" w:hAnsiTheme="minorHAnsi" w:cstheme="minorHAnsi"/>
                <w:b/>
                <w:color w:val="auto"/>
                <w:sz w:val="18"/>
                <w:szCs w:val="18"/>
              </w:rPr>
            </w:pPr>
            <w:r w:rsidRPr="00F537BD">
              <w:rPr>
                <w:rFonts w:asciiTheme="minorHAnsi" w:hAnsiTheme="minorHAnsi" w:cstheme="minorHAnsi"/>
                <w:color w:val="auto"/>
                <w:sz w:val="18"/>
                <w:szCs w:val="18"/>
                <w:u w:val="single"/>
              </w:rPr>
              <w:t>Stanovená metóda výpočtu oprávnených výdavkov:</w:t>
            </w:r>
            <w:r w:rsidRPr="00F537BD">
              <w:rPr>
                <w:rFonts w:asciiTheme="minorHAnsi" w:hAnsiTheme="minorHAnsi" w:cstheme="minorHAnsi"/>
                <w:b/>
                <w:color w:val="auto"/>
                <w:sz w:val="18"/>
                <w:szCs w:val="18"/>
              </w:rPr>
              <w:t xml:space="preserve"> </w:t>
            </w:r>
            <w:r w:rsidRPr="00F537BD">
              <w:rPr>
                <w:rFonts w:asciiTheme="minorHAnsi" w:hAnsiTheme="minorHAnsi" w:cstheme="minorHAnsi"/>
                <w:color w:val="auto"/>
                <w:sz w:val="18"/>
                <w:szCs w:val="18"/>
              </w:rPr>
              <w:t xml:space="preserve">katalóg cien, vygenerovaný súbor z aplikácie KALKULAČKA vo formáte </w:t>
            </w:r>
            <w:r w:rsidR="00577D54" w:rsidRPr="00F537BD">
              <w:rPr>
                <w:rFonts w:asciiTheme="minorHAnsi" w:hAnsiTheme="minorHAnsi" w:cstheme="minorHAnsi"/>
                <w:color w:val="auto"/>
                <w:sz w:val="18"/>
                <w:szCs w:val="18"/>
              </w:rPr>
              <w:t>.</w:t>
            </w:r>
            <w:proofErr w:type="spellStart"/>
            <w:r w:rsidRPr="00F537BD">
              <w:rPr>
                <w:rFonts w:asciiTheme="minorHAnsi" w:hAnsiTheme="minorHAnsi" w:cstheme="minorHAnsi"/>
                <w:color w:val="auto"/>
                <w:sz w:val="18"/>
                <w:szCs w:val="18"/>
              </w:rPr>
              <w:t>pdf</w:t>
            </w:r>
            <w:proofErr w:type="spellEnd"/>
            <w:r w:rsidRPr="00F537BD">
              <w:rPr>
                <w:rFonts w:asciiTheme="minorHAnsi" w:hAnsiTheme="minorHAnsi" w:cstheme="minorHAnsi"/>
                <w:color w:val="auto"/>
                <w:sz w:val="18"/>
                <w:szCs w:val="18"/>
              </w:rPr>
              <w:t xml:space="preserve">.                                   </w:t>
            </w:r>
          </w:p>
          <w:p w14:paraId="5E6A4DF2" w14:textId="7BFFA5F2" w:rsidR="00473A12" w:rsidRPr="00F537BD" w:rsidRDefault="00E43203" w:rsidP="00E43203">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u w:val="single"/>
                <w:lang w:eastAsia="sk-SK"/>
              </w:rPr>
              <w:t>Dodatočné informácie:</w:t>
            </w:r>
            <w:r w:rsidRPr="00F537BD">
              <w:rPr>
                <w:rFonts w:asciiTheme="minorHAnsi" w:hAnsiTheme="minorHAnsi" w:cstheme="minorHAnsi"/>
                <w:bCs/>
                <w:iCs/>
                <w:color w:val="auto"/>
                <w:sz w:val="18"/>
                <w:szCs w:val="18"/>
                <w:lang w:eastAsia="sk-SK"/>
              </w:rPr>
              <w:t xml:space="preserve"> v priebehu implementácie PRV SR 2014 - 2022 sa priebežne indexujú ceny v katalógu cien. Pri zostavovaní rozpočtu je žiadateľ povinný uplatňovať posledné zverejnené sumy z katalógu cien.</w:t>
            </w:r>
          </w:p>
          <w:p w14:paraId="26697375" w14:textId="0092A679" w:rsidR="00473A12" w:rsidRPr="00F537BD" w:rsidRDefault="00473A12" w:rsidP="00473A12">
            <w:pPr>
              <w:autoSpaceDE w:val="0"/>
              <w:autoSpaceDN w:val="0"/>
              <w:adjustRightInd w:val="0"/>
              <w:spacing w:after="0" w:line="240" w:lineRule="auto"/>
              <w:rPr>
                <w:rFonts w:asciiTheme="minorHAnsi" w:hAnsiTheme="minorHAnsi" w:cstheme="minorHAnsi"/>
                <w:bCs/>
                <w:iCs/>
                <w:color w:val="auto"/>
                <w:sz w:val="18"/>
                <w:szCs w:val="18"/>
                <w:lang w:eastAsia="sk-SK"/>
              </w:rPr>
            </w:pPr>
            <w:r w:rsidRPr="00F537BD">
              <w:rPr>
                <w:rFonts w:asciiTheme="minorHAnsi" w:hAnsiTheme="minorHAnsi" w:cstheme="minorHAnsi"/>
                <w:bCs/>
                <w:iCs/>
                <w:color w:val="auto"/>
                <w:sz w:val="18"/>
                <w:szCs w:val="18"/>
                <w:lang w:eastAsia="sk-SK"/>
              </w:rPr>
              <w:t>A/ALEBO</w:t>
            </w:r>
          </w:p>
          <w:p w14:paraId="704FCAD8" w14:textId="77777777" w:rsidR="00473A12" w:rsidRPr="00F537BD" w:rsidRDefault="00473A12" w:rsidP="00473A12">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2069148B" w14:textId="53F88853" w:rsidR="00E43203" w:rsidRPr="00F537BD" w:rsidRDefault="00473A12" w:rsidP="008377F5">
            <w:pPr>
              <w:autoSpaceDN w:val="0"/>
              <w:spacing w:after="0"/>
              <w:contextualSpacing/>
              <w:rPr>
                <w:rFonts w:asciiTheme="minorHAnsi" w:hAnsiTheme="minorHAnsi" w:cstheme="minorHAnsi"/>
                <w:color w:val="auto"/>
                <w:sz w:val="16"/>
                <w:szCs w:val="16"/>
              </w:rPr>
            </w:pPr>
            <w:r w:rsidRPr="00F537BD">
              <w:rPr>
                <w:rFonts w:asciiTheme="minorHAnsi" w:hAnsiTheme="minorHAnsi" w:cstheme="minorHAnsi"/>
                <w:color w:val="auto"/>
                <w:sz w:val="18"/>
                <w:szCs w:val="18"/>
                <w:u w:val="single"/>
              </w:rPr>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r w:rsidR="006535E6" w:rsidRPr="00F537BD">
              <w:rPr>
                <w:rFonts w:asciiTheme="minorHAnsi" w:hAnsiTheme="minorHAnsi" w:cstheme="minorHAnsi"/>
                <w:color w:val="auto"/>
                <w:sz w:val="16"/>
                <w:szCs w:val="16"/>
              </w:rPr>
              <w:t xml:space="preserve"> </w:t>
            </w:r>
            <w:r w:rsidR="006535E6" w:rsidRPr="00F537BD">
              <w:rPr>
                <w:rFonts w:asciiTheme="minorHAnsi" w:hAnsiTheme="minorHAnsi" w:cstheme="minorHAnsi"/>
                <w:color w:val="auto"/>
                <w:sz w:val="18"/>
                <w:szCs w:val="18"/>
              </w:rPr>
              <w:t xml:space="preserve">Aplikuje sa </w:t>
            </w:r>
            <w:r w:rsidR="00B86336" w:rsidRPr="00F537BD">
              <w:rPr>
                <w:rFonts w:asciiTheme="minorHAnsi" w:hAnsiTheme="minorHAnsi" w:cstheme="minorHAnsi"/>
                <w:color w:val="auto"/>
                <w:sz w:val="18"/>
                <w:szCs w:val="18"/>
              </w:rPr>
              <w:t xml:space="preserve">len na výdavky </w:t>
            </w:r>
            <w:r w:rsidR="008377F5" w:rsidRPr="00F537BD">
              <w:rPr>
                <w:rFonts w:asciiTheme="minorHAnsi" w:hAnsiTheme="minorHAnsi" w:cstheme="minorHAnsi"/>
                <w:color w:val="auto"/>
                <w:sz w:val="18"/>
                <w:szCs w:val="18"/>
              </w:rPr>
              <w:t>neuvedené v katalógu cien pre podopatrenie 4.1</w:t>
            </w:r>
            <w:r w:rsidR="00B86336" w:rsidRPr="00F537BD">
              <w:rPr>
                <w:rFonts w:asciiTheme="minorHAnsi" w:hAnsiTheme="minorHAnsi" w:cstheme="minorHAnsi"/>
                <w:color w:val="auto"/>
                <w:sz w:val="18"/>
                <w:szCs w:val="18"/>
              </w:rPr>
              <w:t>.</w:t>
            </w:r>
          </w:p>
        </w:tc>
      </w:tr>
      <w:tr w:rsidR="00F537BD" w:rsidRPr="00F537BD" w14:paraId="5A4F82C3" w14:textId="77777777" w:rsidTr="00C8330C">
        <w:tc>
          <w:tcPr>
            <w:tcW w:w="2405" w:type="dxa"/>
            <w:vMerge/>
            <w:shd w:val="clear" w:color="auto" w:fill="E2EFD9" w:themeFill="accent6" w:themeFillTint="33"/>
            <w:vAlign w:val="center"/>
          </w:tcPr>
          <w:p w14:paraId="55D9011D" w14:textId="77777777" w:rsidR="002A5B9D" w:rsidRPr="00F537BD" w:rsidRDefault="002A5B9D" w:rsidP="0025053B">
            <w:pPr>
              <w:autoSpaceDE w:val="0"/>
              <w:autoSpaceDN w:val="0"/>
              <w:adjustRightInd w:val="0"/>
              <w:spacing w:after="0" w:line="240" w:lineRule="auto"/>
              <w:jc w:val="center"/>
              <w:rPr>
                <w:rFonts w:asciiTheme="minorHAnsi" w:hAnsiTheme="minorHAnsi" w:cstheme="minorHAnsi"/>
                <w:b/>
                <w:color w:val="auto"/>
                <w:sz w:val="18"/>
                <w:szCs w:val="18"/>
              </w:rPr>
            </w:pPr>
          </w:p>
        </w:tc>
        <w:tc>
          <w:tcPr>
            <w:tcW w:w="11482" w:type="dxa"/>
            <w:shd w:val="clear" w:color="auto" w:fill="FFFFFF" w:themeFill="background1"/>
            <w:vAlign w:val="center"/>
          </w:tcPr>
          <w:p w14:paraId="41D89CB1" w14:textId="103EFBEA" w:rsidR="00E43203" w:rsidRPr="001501F1" w:rsidRDefault="00473A12" w:rsidP="002A5B9D">
            <w:pPr>
              <w:autoSpaceDE w:val="0"/>
              <w:autoSpaceDN w:val="0"/>
              <w:adjustRightInd w:val="0"/>
              <w:spacing w:after="0" w:line="240" w:lineRule="auto"/>
              <w:rPr>
                <w:rFonts w:asciiTheme="minorHAnsi" w:hAnsiTheme="minorHAnsi" w:cstheme="minorHAnsi"/>
                <w:b/>
                <w:bCs/>
                <w:iCs/>
                <w:strike/>
                <w:color w:val="00B050"/>
                <w:sz w:val="18"/>
                <w:szCs w:val="18"/>
                <w:u w:val="single"/>
                <w:lang w:eastAsia="sk-SK"/>
              </w:rPr>
            </w:pPr>
            <w:r w:rsidRPr="001501F1">
              <w:rPr>
                <w:rFonts w:asciiTheme="minorHAnsi" w:hAnsiTheme="minorHAnsi" w:cstheme="minorHAnsi"/>
                <w:b/>
                <w:bCs/>
                <w:iCs/>
                <w:strike/>
                <w:color w:val="00B050"/>
                <w:sz w:val="18"/>
                <w:szCs w:val="18"/>
                <w:u w:val="single"/>
                <w:lang w:eastAsia="sk-SK"/>
              </w:rPr>
              <w:t>Podopatrenie 8.3</w:t>
            </w:r>
            <w:r w:rsidR="002A5B9D" w:rsidRPr="001501F1">
              <w:rPr>
                <w:rFonts w:asciiTheme="minorHAnsi" w:hAnsiTheme="minorHAnsi" w:cstheme="minorHAnsi"/>
                <w:b/>
                <w:bCs/>
                <w:iCs/>
                <w:strike/>
                <w:color w:val="00B050"/>
                <w:sz w:val="18"/>
                <w:szCs w:val="18"/>
                <w:u w:val="single"/>
                <w:lang w:eastAsia="sk-SK"/>
              </w:rPr>
              <w:t xml:space="preserve"> </w:t>
            </w:r>
          </w:p>
          <w:p w14:paraId="6ADB469F" w14:textId="0710B22B" w:rsidR="007A36FD" w:rsidRPr="001501F1" w:rsidRDefault="007A36FD" w:rsidP="007A36FD">
            <w:pPr>
              <w:pStyle w:val="Default"/>
              <w:rPr>
                <w:rFonts w:asciiTheme="minorHAnsi" w:hAnsiTheme="minorHAnsi" w:cstheme="minorHAnsi"/>
                <w:b/>
                <w:strike/>
                <w:color w:val="00B050"/>
                <w:sz w:val="18"/>
                <w:szCs w:val="18"/>
              </w:rPr>
            </w:pPr>
            <w:r w:rsidRPr="001501F1">
              <w:rPr>
                <w:rFonts w:asciiTheme="minorHAnsi" w:hAnsiTheme="minorHAnsi" w:cstheme="minorHAnsi"/>
                <w:b/>
                <w:strike/>
                <w:color w:val="00B050"/>
                <w:sz w:val="18"/>
                <w:szCs w:val="18"/>
              </w:rPr>
              <w:t>ŠTANDARDNÁ STUP</w:t>
            </w:r>
            <w:r w:rsidR="00C27662" w:rsidRPr="001501F1">
              <w:rPr>
                <w:rFonts w:asciiTheme="minorHAnsi" w:hAnsiTheme="minorHAnsi" w:cstheme="minorHAnsi"/>
                <w:b/>
                <w:strike/>
                <w:color w:val="00B050"/>
                <w:sz w:val="18"/>
                <w:szCs w:val="18"/>
              </w:rPr>
              <w:t xml:space="preserve">NICA JEDNOTKOVÝCH </w:t>
            </w:r>
            <w:r w:rsidR="00D10881" w:rsidRPr="001501F1">
              <w:rPr>
                <w:rFonts w:asciiTheme="minorHAnsi" w:hAnsiTheme="minorHAnsi" w:cstheme="minorHAnsi"/>
                <w:b/>
                <w:strike/>
                <w:color w:val="00B050"/>
                <w:sz w:val="18"/>
                <w:szCs w:val="18"/>
              </w:rPr>
              <w:t>NÁKLADOV</w:t>
            </w:r>
            <w:r w:rsidR="00C27662" w:rsidRPr="001501F1">
              <w:rPr>
                <w:rFonts w:asciiTheme="minorHAnsi" w:hAnsiTheme="minorHAnsi" w:cstheme="minorHAnsi"/>
                <w:b/>
                <w:strike/>
                <w:color w:val="00B050"/>
                <w:sz w:val="18"/>
                <w:szCs w:val="18"/>
              </w:rPr>
              <w:t xml:space="preserve"> </w:t>
            </w:r>
          </w:p>
          <w:p w14:paraId="79313AB2" w14:textId="7442A690" w:rsidR="007A36FD" w:rsidRPr="001501F1" w:rsidRDefault="007A36FD" w:rsidP="007A36FD">
            <w:pPr>
              <w:autoSpaceDN w:val="0"/>
              <w:spacing w:after="0"/>
              <w:contextualSpacing/>
              <w:rPr>
                <w:rFonts w:asciiTheme="minorHAnsi" w:hAnsiTheme="minorHAnsi" w:cstheme="minorHAnsi"/>
                <w:b/>
                <w:strike/>
                <w:color w:val="00B050"/>
                <w:sz w:val="18"/>
                <w:szCs w:val="18"/>
              </w:rPr>
            </w:pPr>
            <w:r w:rsidRPr="001501F1">
              <w:rPr>
                <w:rFonts w:asciiTheme="minorHAnsi" w:hAnsiTheme="minorHAnsi" w:cstheme="minorHAnsi"/>
                <w:strike/>
                <w:color w:val="00B050"/>
                <w:sz w:val="18"/>
                <w:szCs w:val="18"/>
                <w:u w:val="single"/>
              </w:rPr>
              <w:t>Stanovená metóda výpočtu oprávnených výdavkov:</w:t>
            </w:r>
            <w:r w:rsidR="00D10881" w:rsidRPr="001501F1">
              <w:rPr>
                <w:rFonts w:asciiTheme="minorHAnsi" w:hAnsiTheme="minorHAnsi" w:cstheme="minorHAnsi"/>
                <w:strike/>
                <w:color w:val="00B050"/>
                <w:sz w:val="18"/>
                <w:szCs w:val="18"/>
                <w:u w:val="single"/>
              </w:rPr>
              <w:t xml:space="preserve"> štandardná stupnica jednotkových nákladov </w:t>
            </w:r>
          </w:p>
          <w:p w14:paraId="70A5B606" w14:textId="4C4C5D06" w:rsidR="007A36FD" w:rsidRPr="001501F1" w:rsidRDefault="007A36FD" w:rsidP="007A36FD">
            <w:pPr>
              <w:autoSpaceDE w:val="0"/>
              <w:autoSpaceDN w:val="0"/>
              <w:adjustRightInd w:val="0"/>
              <w:spacing w:after="0" w:line="240" w:lineRule="auto"/>
              <w:rPr>
                <w:rFonts w:asciiTheme="minorHAnsi" w:hAnsiTheme="minorHAnsi" w:cstheme="minorHAnsi"/>
                <w:bCs/>
                <w:iCs/>
                <w:strike/>
                <w:color w:val="00B050"/>
                <w:sz w:val="18"/>
                <w:szCs w:val="18"/>
                <w:lang w:eastAsia="sk-SK"/>
              </w:rPr>
            </w:pPr>
            <w:r w:rsidRPr="001501F1">
              <w:rPr>
                <w:rFonts w:asciiTheme="minorHAnsi" w:hAnsiTheme="minorHAnsi" w:cstheme="minorHAnsi"/>
                <w:bCs/>
                <w:iCs/>
                <w:strike/>
                <w:color w:val="00B050"/>
                <w:sz w:val="18"/>
                <w:szCs w:val="18"/>
                <w:u w:val="single"/>
                <w:lang w:eastAsia="sk-SK"/>
              </w:rPr>
              <w:lastRenderedPageBreak/>
              <w:t>Dodatočné informácie:</w:t>
            </w:r>
            <w:r w:rsidRPr="001501F1">
              <w:rPr>
                <w:rFonts w:asciiTheme="minorHAnsi" w:hAnsiTheme="minorHAnsi" w:cstheme="minorHAnsi"/>
                <w:bCs/>
                <w:iCs/>
                <w:strike/>
                <w:color w:val="00B050"/>
                <w:sz w:val="18"/>
                <w:szCs w:val="18"/>
                <w:lang w:eastAsia="sk-SK"/>
              </w:rPr>
              <w:t xml:space="preserve"> nákladové položky, pre ktoré je povinnosť  uplatňovať štandardnú stupnicu jednotkových </w:t>
            </w:r>
            <w:r w:rsidR="00D061DD" w:rsidRPr="001501F1">
              <w:rPr>
                <w:rFonts w:asciiTheme="minorHAnsi" w:hAnsiTheme="minorHAnsi" w:cstheme="minorHAnsi"/>
                <w:bCs/>
                <w:iCs/>
                <w:strike/>
                <w:color w:val="00B050"/>
                <w:sz w:val="18"/>
                <w:szCs w:val="18"/>
                <w:lang w:eastAsia="sk-SK"/>
              </w:rPr>
              <w:t>nákladov</w:t>
            </w:r>
            <w:r w:rsidRPr="001501F1">
              <w:rPr>
                <w:rFonts w:asciiTheme="minorHAnsi" w:hAnsiTheme="minorHAnsi" w:cstheme="minorHAnsi"/>
                <w:bCs/>
                <w:iCs/>
                <w:strike/>
                <w:color w:val="00B050"/>
                <w:sz w:val="18"/>
                <w:szCs w:val="18"/>
                <w:lang w:eastAsia="sk-SK"/>
              </w:rPr>
              <w:t xml:space="preserve">, ak je relevantné (spolupôsobenie pri prirodzenej obnove lesa, umelá obnova lesa, ochrana mladých lesných porastov proti burine, ochrana mladých lesných porastov proti zveri, </w:t>
            </w:r>
            <w:proofErr w:type="spellStart"/>
            <w:r w:rsidRPr="001501F1">
              <w:rPr>
                <w:rFonts w:asciiTheme="minorHAnsi" w:hAnsiTheme="minorHAnsi" w:cstheme="minorHAnsi"/>
                <w:bCs/>
                <w:iCs/>
                <w:strike/>
                <w:color w:val="00B050"/>
                <w:sz w:val="18"/>
                <w:szCs w:val="18"/>
                <w:lang w:eastAsia="sk-SK"/>
              </w:rPr>
              <w:t>plecie</w:t>
            </w:r>
            <w:proofErr w:type="spellEnd"/>
            <w:r w:rsidRPr="001501F1">
              <w:rPr>
                <w:rFonts w:asciiTheme="minorHAnsi" w:hAnsiTheme="minorHAnsi" w:cstheme="minorHAnsi"/>
                <w:bCs/>
                <w:iCs/>
                <w:strike/>
                <w:color w:val="00B050"/>
                <w:sz w:val="18"/>
                <w:szCs w:val="18"/>
                <w:lang w:eastAsia="sk-SK"/>
              </w:rPr>
              <w:t xml:space="preserve"> ruby, </w:t>
            </w:r>
            <w:proofErr w:type="spellStart"/>
            <w:r w:rsidRPr="001501F1">
              <w:rPr>
                <w:rFonts w:asciiTheme="minorHAnsi" w:hAnsiTheme="minorHAnsi" w:cstheme="minorHAnsi"/>
                <w:bCs/>
                <w:iCs/>
                <w:strike/>
                <w:color w:val="00B050"/>
                <w:sz w:val="18"/>
                <w:szCs w:val="18"/>
                <w:lang w:eastAsia="sk-SK"/>
              </w:rPr>
              <w:t>prečistky</w:t>
            </w:r>
            <w:proofErr w:type="spellEnd"/>
            <w:r w:rsidRPr="001501F1">
              <w:rPr>
                <w:rFonts w:asciiTheme="minorHAnsi" w:hAnsiTheme="minorHAnsi" w:cstheme="minorHAnsi"/>
                <w:bCs/>
                <w:iCs/>
                <w:strike/>
                <w:color w:val="00B050"/>
                <w:sz w:val="18"/>
                <w:szCs w:val="18"/>
                <w:lang w:eastAsia="sk-SK"/>
              </w:rPr>
              <w:t xml:space="preserve"> (čistky a prerezávky), nákup a inštalácia </w:t>
            </w:r>
            <w:proofErr w:type="spellStart"/>
            <w:r w:rsidRPr="001501F1">
              <w:rPr>
                <w:rFonts w:asciiTheme="minorHAnsi" w:hAnsiTheme="minorHAnsi" w:cstheme="minorHAnsi"/>
                <w:bCs/>
                <w:iCs/>
                <w:strike/>
                <w:color w:val="00B050"/>
                <w:sz w:val="18"/>
                <w:szCs w:val="18"/>
                <w:lang w:eastAsia="sk-SK"/>
              </w:rPr>
              <w:t>feromónových</w:t>
            </w:r>
            <w:proofErr w:type="spellEnd"/>
            <w:r w:rsidRPr="001501F1">
              <w:rPr>
                <w:rFonts w:asciiTheme="minorHAnsi" w:hAnsiTheme="minorHAnsi" w:cstheme="minorHAnsi"/>
                <w:bCs/>
                <w:iCs/>
                <w:strike/>
                <w:color w:val="00B050"/>
                <w:sz w:val="18"/>
                <w:szCs w:val="18"/>
                <w:lang w:eastAsia="sk-SK"/>
              </w:rPr>
              <w:t xml:space="preserve"> lapačov a </w:t>
            </w:r>
            <w:proofErr w:type="spellStart"/>
            <w:r w:rsidRPr="001501F1">
              <w:rPr>
                <w:rFonts w:asciiTheme="minorHAnsi" w:hAnsiTheme="minorHAnsi" w:cstheme="minorHAnsi"/>
                <w:bCs/>
                <w:iCs/>
                <w:strike/>
                <w:color w:val="00B050"/>
                <w:sz w:val="18"/>
                <w:szCs w:val="18"/>
                <w:lang w:eastAsia="sk-SK"/>
              </w:rPr>
              <w:t>odparníkov</w:t>
            </w:r>
            <w:proofErr w:type="spellEnd"/>
            <w:r w:rsidRPr="001501F1">
              <w:rPr>
                <w:rFonts w:asciiTheme="minorHAnsi" w:hAnsiTheme="minorHAnsi" w:cstheme="minorHAnsi"/>
                <w:bCs/>
                <w:iCs/>
                <w:strike/>
                <w:color w:val="00B050"/>
                <w:sz w:val="18"/>
                <w:szCs w:val="18"/>
                <w:lang w:eastAsia="sk-SK"/>
              </w:rPr>
              <w:t>, kladenie lapákov, asanácia lapákov odkôrnením, odkôrňovanie kmeňov, prevádzka</w:t>
            </w:r>
            <w:r w:rsidRPr="001501F1">
              <w:rPr>
                <w:rFonts w:asciiTheme="minorHAnsi" w:hAnsiTheme="minorHAnsi" w:cstheme="minorHAnsi"/>
                <w:strike/>
                <w:color w:val="00B050"/>
                <w:sz w:val="18"/>
                <w:szCs w:val="18"/>
              </w:rPr>
              <w:t xml:space="preserve"> </w:t>
            </w:r>
            <w:r w:rsidRPr="001501F1">
              <w:rPr>
                <w:rFonts w:asciiTheme="minorHAnsi" w:hAnsiTheme="minorHAnsi" w:cstheme="minorHAnsi"/>
                <w:bCs/>
                <w:iCs/>
                <w:strike/>
                <w:color w:val="00B050"/>
                <w:sz w:val="18"/>
                <w:szCs w:val="18"/>
                <w:lang w:eastAsia="sk-SK"/>
              </w:rPr>
              <w:t xml:space="preserve">fenoménových lapačov  - </w:t>
            </w:r>
            <w:proofErr w:type="spellStart"/>
            <w:r w:rsidRPr="001501F1">
              <w:rPr>
                <w:rFonts w:asciiTheme="minorHAnsi" w:hAnsiTheme="minorHAnsi" w:cstheme="minorHAnsi"/>
                <w:bCs/>
                <w:iCs/>
                <w:strike/>
                <w:color w:val="00B050"/>
                <w:sz w:val="18"/>
                <w:szCs w:val="18"/>
                <w:lang w:eastAsia="sk-SK"/>
              </w:rPr>
              <w:t>podkôrnikový</w:t>
            </w:r>
            <w:proofErr w:type="spellEnd"/>
            <w:r w:rsidRPr="001501F1">
              <w:rPr>
                <w:rFonts w:asciiTheme="minorHAnsi" w:hAnsiTheme="minorHAnsi" w:cstheme="minorHAnsi"/>
                <w:bCs/>
                <w:iCs/>
                <w:strike/>
                <w:color w:val="00B050"/>
                <w:sz w:val="18"/>
                <w:szCs w:val="18"/>
                <w:lang w:eastAsia="sk-SK"/>
              </w:rPr>
              <w:t xml:space="preserve"> pozorovateľ“). </w:t>
            </w:r>
          </w:p>
          <w:p w14:paraId="2044EBA8" w14:textId="29E92C05" w:rsidR="007A36FD" w:rsidRPr="001501F1" w:rsidRDefault="007A36FD" w:rsidP="007A36FD">
            <w:pPr>
              <w:autoSpaceDE w:val="0"/>
              <w:autoSpaceDN w:val="0"/>
              <w:adjustRightInd w:val="0"/>
              <w:spacing w:after="0" w:line="240" w:lineRule="auto"/>
              <w:rPr>
                <w:rFonts w:asciiTheme="minorHAnsi" w:hAnsiTheme="minorHAnsi" w:cstheme="minorHAnsi"/>
                <w:bCs/>
                <w:iCs/>
                <w:strike/>
                <w:color w:val="00B050"/>
                <w:sz w:val="18"/>
                <w:szCs w:val="18"/>
                <w:lang w:eastAsia="sk-SK"/>
              </w:rPr>
            </w:pPr>
            <w:r w:rsidRPr="001501F1">
              <w:rPr>
                <w:rFonts w:asciiTheme="minorHAnsi" w:hAnsiTheme="minorHAnsi" w:cstheme="minorHAnsi"/>
                <w:bCs/>
                <w:iCs/>
                <w:strike/>
                <w:color w:val="00B050"/>
                <w:sz w:val="18"/>
                <w:szCs w:val="18"/>
                <w:lang w:eastAsia="sk-SK"/>
              </w:rPr>
              <w:t>V priebehu implementácie sa uplatní model indexovania súm štandardnej stupnice jednotkových</w:t>
            </w:r>
            <w:r w:rsidR="00D061DD" w:rsidRPr="001501F1">
              <w:rPr>
                <w:rFonts w:asciiTheme="minorHAnsi" w:hAnsiTheme="minorHAnsi" w:cstheme="minorHAnsi"/>
                <w:bCs/>
                <w:iCs/>
                <w:strike/>
                <w:color w:val="00B050"/>
                <w:sz w:val="18"/>
                <w:szCs w:val="18"/>
                <w:lang w:eastAsia="sk-SK"/>
              </w:rPr>
              <w:t xml:space="preserve"> nákladov</w:t>
            </w:r>
            <w:r w:rsidRPr="001501F1">
              <w:rPr>
                <w:rFonts w:asciiTheme="minorHAnsi" w:hAnsiTheme="minorHAnsi" w:cstheme="minorHAnsi"/>
                <w:bCs/>
                <w:iCs/>
                <w:strike/>
                <w:color w:val="00B050"/>
                <w:sz w:val="18"/>
                <w:szCs w:val="18"/>
                <w:lang w:eastAsia="sk-SK"/>
              </w:rPr>
              <w:t xml:space="preserve">  nasledovne: indexovaná suma = pôvodná suma x (jadrová inflácia v % najaktuálnejšie zverejnená za ukončený štvrťrok pred vyhlásením výzvy ÷ jadrová inflácia v %  k decembru 2020).</w:t>
            </w:r>
          </w:p>
          <w:p w14:paraId="289DB7C6" w14:textId="1AA9CA9D" w:rsidR="007A36FD" w:rsidRPr="001501F1" w:rsidRDefault="007A36FD" w:rsidP="007A36FD">
            <w:pPr>
              <w:autoSpaceDE w:val="0"/>
              <w:autoSpaceDN w:val="0"/>
              <w:adjustRightInd w:val="0"/>
              <w:spacing w:after="0" w:line="240" w:lineRule="auto"/>
              <w:rPr>
                <w:rFonts w:asciiTheme="minorHAnsi" w:hAnsiTheme="minorHAnsi" w:cstheme="minorHAnsi"/>
                <w:bCs/>
                <w:iCs/>
                <w:strike/>
                <w:color w:val="00B050"/>
                <w:sz w:val="18"/>
                <w:szCs w:val="18"/>
                <w:lang w:eastAsia="sk-SK"/>
              </w:rPr>
            </w:pPr>
            <w:r w:rsidRPr="001501F1">
              <w:rPr>
                <w:rFonts w:asciiTheme="minorHAnsi" w:hAnsiTheme="minorHAnsi" w:cstheme="minorHAnsi"/>
                <w:bCs/>
                <w:iCs/>
                <w:strike/>
                <w:color w:val="00B050"/>
                <w:sz w:val="18"/>
                <w:szCs w:val="18"/>
                <w:lang w:eastAsia="sk-SK"/>
              </w:rPr>
              <w:t>Pri zostavovaní rozpočtu je žiadateľ povinný uplatňovať posledné zverejnené sumy z katalógu cien  zverejňovaných na webovom sídle PPA.</w:t>
            </w:r>
          </w:p>
          <w:p w14:paraId="22A70124" w14:textId="5724D186" w:rsidR="007A36FD" w:rsidRPr="001501F1" w:rsidRDefault="007A36FD" w:rsidP="007A36FD">
            <w:pPr>
              <w:autoSpaceDE w:val="0"/>
              <w:autoSpaceDN w:val="0"/>
              <w:adjustRightInd w:val="0"/>
              <w:spacing w:after="0" w:line="240" w:lineRule="auto"/>
              <w:rPr>
                <w:rFonts w:asciiTheme="minorHAnsi" w:hAnsiTheme="minorHAnsi" w:cstheme="minorHAnsi"/>
                <w:bCs/>
                <w:iCs/>
                <w:strike/>
                <w:color w:val="00B050"/>
                <w:sz w:val="18"/>
                <w:szCs w:val="18"/>
                <w:lang w:eastAsia="sk-SK"/>
              </w:rPr>
            </w:pPr>
            <w:r w:rsidRPr="001501F1">
              <w:rPr>
                <w:rFonts w:asciiTheme="minorHAnsi" w:hAnsiTheme="minorHAnsi" w:cstheme="minorHAnsi"/>
                <w:bCs/>
                <w:iCs/>
                <w:strike/>
                <w:color w:val="00B050"/>
                <w:sz w:val="18"/>
                <w:szCs w:val="18"/>
                <w:lang w:eastAsia="sk-SK"/>
              </w:rPr>
              <w:t>A/ALEBO</w:t>
            </w:r>
          </w:p>
          <w:p w14:paraId="7BE393F9" w14:textId="77777777" w:rsidR="007A36FD" w:rsidRPr="001501F1" w:rsidRDefault="007A36FD" w:rsidP="007A36FD">
            <w:pPr>
              <w:autoSpaceDN w:val="0"/>
              <w:spacing w:after="0"/>
              <w:contextualSpacing/>
              <w:rPr>
                <w:rFonts w:asciiTheme="minorHAnsi" w:hAnsiTheme="minorHAnsi" w:cstheme="minorHAnsi"/>
                <w:strike/>
                <w:color w:val="00B050"/>
                <w:sz w:val="18"/>
                <w:szCs w:val="18"/>
              </w:rPr>
            </w:pPr>
            <w:r w:rsidRPr="001501F1">
              <w:rPr>
                <w:rFonts w:asciiTheme="minorHAnsi" w:hAnsiTheme="minorHAnsi" w:cstheme="minorHAnsi"/>
                <w:b/>
                <w:strike/>
                <w:color w:val="00B050"/>
                <w:sz w:val="18"/>
                <w:szCs w:val="18"/>
              </w:rPr>
              <w:t xml:space="preserve">JEDNORÁZOVA PLATBA </w:t>
            </w:r>
          </w:p>
          <w:p w14:paraId="010C9227" w14:textId="64B0A5C0" w:rsidR="00B502C6" w:rsidRPr="00F537BD" w:rsidRDefault="007A36FD" w:rsidP="007A36FD">
            <w:pPr>
              <w:autoSpaceDE w:val="0"/>
              <w:autoSpaceDN w:val="0"/>
              <w:adjustRightInd w:val="0"/>
              <w:spacing w:after="0" w:line="240" w:lineRule="auto"/>
              <w:rPr>
                <w:rFonts w:asciiTheme="minorHAnsi" w:hAnsiTheme="minorHAnsi" w:cstheme="minorHAnsi"/>
                <w:bCs/>
                <w:iCs/>
                <w:color w:val="auto"/>
                <w:sz w:val="18"/>
                <w:szCs w:val="18"/>
                <w:lang w:eastAsia="sk-SK"/>
              </w:rPr>
            </w:pPr>
            <w:r w:rsidRPr="001501F1">
              <w:rPr>
                <w:rFonts w:asciiTheme="minorHAnsi" w:hAnsiTheme="minorHAnsi" w:cstheme="minorHAnsi"/>
                <w:strike/>
                <w:color w:val="00B050"/>
                <w:sz w:val="18"/>
                <w:szCs w:val="18"/>
                <w:u w:val="single"/>
              </w:rPr>
              <w:t xml:space="preserve">Stanovená metóda výpočtu oprávnených výdavkov: </w:t>
            </w:r>
            <w:r w:rsidRPr="001501F1">
              <w:rPr>
                <w:rFonts w:asciiTheme="minorHAnsi" w:hAnsiTheme="minorHAnsi" w:cstheme="minorHAnsi"/>
                <w:strike/>
                <w:color w:val="00B050"/>
                <w:sz w:val="18"/>
                <w:szCs w:val="18"/>
              </w:rPr>
              <w:t xml:space="preserve">PHZ, výkaz  - výmer, víťazná cenová ponuka, zmluva s dodávateľom, EKS, katalóg, </w:t>
            </w:r>
            <w:proofErr w:type="spellStart"/>
            <w:r w:rsidRPr="001501F1">
              <w:rPr>
                <w:rFonts w:asciiTheme="minorHAnsi" w:hAnsiTheme="minorHAnsi" w:cstheme="minorHAnsi"/>
                <w:strike/>
                <w:color w:val="00B050"/>
                <w:sz w:val="18"/>
                <w:szCs w:val="18"/>
              </w:rPr>
              <w:t>printscreeny</w:t>
            </w:r>
            <w:proofErr w:type="spellEnd"/>
            <w:r w:rsidRPr="001501F1">
              <w:rPr>
                <w:rFonts w:asciiTheme="minorHAnsi" w:hAnsiTheme="minorHAnsi" w:cstheme="minorHAnsi"/>
                <w:strike/>
                <w:color w:val="00B050"/>
                <w:sz w:val="18"/>
                <w:szCs w:val="18"/>
              </w:rPr>
              <w:t xml:space="preserve"> webových stránok vrátane čitateľnej informácie o cenách, zmluvy CRZ, ukončené zákazky v EKS  a iné.</w:t>
            </w:r>
            <w:r w:rsidRPr="001501F1">
              <w:rPr>
                <w:rFonts w:asciiTheme="minorHAnsi" w:hAnsiTheme="minorHAnsi" w:cstheme="minorHAnsi"/>
                <w:color w:val="00B050"/>
                <w:sz w:val="16"/>
                <w:szCs w:val="16"/>
              </w:rPr>
              <w:t xml:space="preserve">                       </w:t>
            </w:r>
            <w:r w:rsidRPr="001501F1">
              <w:rPr>
                <w:rFonts w:asciiTheme="minorHAnsi" w:hAnsiTheme="minorHAnsi" w:cstheme="minorHAnsi"/>
                <w:b/>
                <w:color w:val="00B050"/>
                <w:sz w:val="18"/>
                <w:szCs w:val="18"/>
                <w:u w:val="single"/>
              </w:rPr>
              <w:t xml:space="preserve">              </w:t>
            </w:r>
            <w:r w:rsidR="00B502C6" w:rsidRPr="001501F1">
              <w:rPr>
                <w:rFonts w:asciiTheme="minorHAnsi" w:hAnsiTheme="minorHAnsi" w:cstheme="minorHAnsi"/>
                <w:b/>
                <w:color w:val="00B050"/>
                <w:sz w:val="18"/>
                <w:szCs w:val="18"/>
                <w:u w:val="single"/>
              </w:rPr>
              <w:t xml:space="preserve"> </w:t>
            </w:r>
          </w:p>
        </w:tc>
      </w:tr>
      <w:tr w:rsidR="00F537BD" w:rsidRPr="00F537BD" w14:paraId="4796243B" w14:textId="77777777" w:rsidTr="00C8330C">
        <w:tc>
          <w:tcPr>
            <w:tcW w:w="2405" w:type="dxa"/>
            <w:vMerge/>
            <w:shd w:val="clear" w:color="auto" w:fill="E2EFD9" w:themeFill="accent6" w:themeFillTint="33"/>
            <w:vAlign w:val="center"/>
          </w:tcPr>
          <w:p w14:paraId="39AA0929" w14:textId="77777777" w:rsidR="002A5B9D" w:rsidRPr="00F537BD" w:rsidRDefault="002A5B9D" w:rsidP="0025053B">
            <w:pPr>
              <w:autoSpaceDE w:val="0"/>
              <w:autoSpaceDN w:val="0"/>
              <w:adjustRightInd w:val="0"/>
              <w:spacing w:after="0" w:line="240" w:lineRule="auto"/>
              <w:jc w:val="center"/>
              <w:rPr>
                <w:rFonts w:asciiTheme="minorHAnsi" w:hAnsiTheme="minorHAnsi" w:cstheme="minorHAnsi"/>
                <w:b/>
                <w:color w:val="auto"/>
                <w:sz w:val="18"/>
                <w:szCs w:val="18"/>
              </w:rPr>
            </w:pPr>
          </w:p>
        </w:tc>
        <w:tc>
          <w:tcPr>
            <w:tcW w:w="11482" w:type="dxa"/>
            <w:shd w:val="clear" w:color="auto" w:fill="FFFFFF" w:themeFill="background1"/>
            <w:vAlign w:val="center"/>
          </w:tcPr>
          <w:p w14:paraId="247D4E18" w14:textId="5EBF18DC" w:rsidR="007A36FD" w:rsidRPr="001501F1" w:rsidRDefault="007A36FD" w:rsidP="002A5B9D">
            <w:pPr>
              <w:autoSpaceDE w:val="0"/>
              <w:autoSpaceDN w:val="0"/>
              <w:adjustRightInd w:val="0"/>
              <w:spacing w:after="0" w:line="240" w:lineRule="auto"/>
              <w:rPr>
                <w:rFonts w:asciiTheme="minorHAnsi" w:hAnsiTheme="minorHAnsi" w:cstheme="minorHAnsi"/>
                <w:b/>
                <w:bCs/>
                <w:iCs/>
                <w:strike/>
                <w:color w:val="00B050"/>
                <w:sz w:val="18"/>
                <w:szCs w:val="18"/>
                <w:u w:val="single"/>
                <w:lang w:eastAsia="sk-SK"/>
              </w:rPr>
            </w:pPr>
            <w:r w:rsidRPr="001501F1">
              <w:rPr>
                <w:rFonts w:asciiTheme="minorHAnsi" w:hAnsiTheme="minorHAnsi" w:cstheme="minorHAnsi"/>
                <w:b/>
                <w:bCs/>
                <w:iCs/>
                <w:strike/>
                <w:color w:val="00B050"/>
                <w:sz w:val="18"/>
                <w:szCs w:val="18"/>
                <w:u w:val="single"/>
                <w:lang w:eastAsia="sk-SK"/>
              </w:rPr>
              <w:t>Podopatrenie 8.5</w:t>
            </w:r>
          </w:p>
          <w:p w14:paraId="16FFE02F" w14:textId="423C1638" w:rsidR="007A36FD" w:rsidRPr="001501F1" w:rsidRDefault="007A36FD" w:rsidP="007A36FD">
            <w:pPr>
              <w:pStyle w:val="Default"/>
              <w:rPr>
                <w:rFonts w:asciiTheme="minorHAnsi" w:hAnsiTheme="minorHAnsi" w:cstheme="minorHAnsi"/>
                <w:b/>
                <w:strike/>
                <w:color w:val="00B050"/>
                <w:sz w:val="18"/>
                <w:szCs w:val="18"/>
              </w:rPr>
            </w:pPr>
            <w:r w:rsidRPr="001501F1">
              <w:rPr>
                <w:rFonts w:asciiTheme="minorHAnsi" w:hAnsiTheme="minorHAnsi" w:cstheme="minorHAnsi"/>
                <w:b/>
                <w:strike/>
                <w:color w:val="00B050"/>
                <w:sz w:val="18"/>
                <w:szCs w:val="18"/>
              </w:rPr>
              <w:t xml:space="preserve">ŠTANDARDNÁ STUPNICA JEDNOTKOVÝCH </w:t>
            </w:r>
            <w:r w:rsidR="00D10881" w:rsidRPr="001501F1">
              <w:rPr>
                <w:rFonts w:asciiTheme="minorHAnsi" w:hAnsiTheme="minorHAnsi" w:cstheme="minorHAnsi"/>
                <w:b/>
                <w:strike/>
                <w:color w:val="00B050"/>
                <w:sz w:val="18"/>
                <w:szCs w:val="18"/>
              </w:rPr>
              <w:t>NÁKLADOV</w:t>
            </w:r>
          </w:p>
          <w:p w14:paraId="71482AD6" w14:textId="162D2D20" w:rsidR="007A36FD" w:rsidRPr="001501F1" w:rsidRDefault="007A36FD" w:rsidP="007A36FD">
            <w:pPr>
              <w:autoSpaceDN w:val="0"/>
              <w:spacing w:after="0"/>
              <w:contextualSpacing/>
              <w:rPr>
                <w:rFonts w:asciiTheme="minorHAnsi" w:hAnsiTheme="minorHAnsi" w:cstheme="minorHAnsi"/>
                <w:b/>
                <w:strike/>
                <w:color w:val="00B050"/>
                <w:sz w:val="18"/>
                <w:szCs w:val="18"/>
              </w:rPr>
            </w:pPr>
            <w:r w:rsidRPr="001501F1">
              <w:rPr>
                <w:rFonts w:asciiTheme="minorHAnsi" w:hAnsiTheme="minorHAnsi" w:cstheme="minorHAnsi"/>
                <w:strike/>
                <w:color w:val="00B050"/>
                <w:sz w:val="18"/>
                <w:szCs w:val="18"/>
                <w:u w:val="single"/>
              </w:rPr>
              <w:t>Stanovená metóda výpočtu oprávnených výdavkov:</w:t>
            </w:r>
            <w:r w:rsidR="00D10881" w:rsidRPr="001501F1">
              <w:rPr>
                <w:rFonts w:asciiTheme="minorHAnsi" w:hAnsiTheme="minorHAnsi" w:cstheme="minorHAnsi"/>
                <w:strike/>
                <w:color w:val="00B050"/>
                <w:sz w:val="18"/>
                <w:szCs w:val="18"/>
                <w:u w:val="single"/>
              </w:rPr>
              <w:t xml:space="preserve"> štandardná stupnica jednotkových nákladov</w:t>
            </w:r>
            <w:r w:rsidRPr="001501F1">
              <w:rPr>
                <w:rFonts w:asciiTheme="minorHAnsi" w:hAnsiTheme="minorHAnsi" w:cstheme="minorHAnsi"/>
                <w:b/>
                <w:strike/>
                <w:color w:val="00B050"/>
                <w:sz w:val="18"/>
                <w:szCs w:val="18"/>
              </w:rPr>
              <w:t xml:space="preserve"> </w:t>
            </w:r>
          </w:p>
          <w:p w14:paraId="78A043AF" w14:textId="5E28E2BD" w:rsidR="007A36FD" w:rsidRPr="001501F1" w:rsidRDefault="007A36FD" w:rsidP="007A36FD">
            <w:pPr>
              <w:tabs>
                <w:tab w:val="left" w:pos="0"/>
              </w:tabs>
              <w:spacing w:after="0" w:line="240" w:lineRule="auto"/>
              <w:jc w:val="left"/>
              <w:rPr>
                <w:rFonts w:asciiTheme="minorHAnsi" w:hAnsiTheme="minorHAnsi" w:cstheme="minorHAnsi"/>
                <w:bCs/>
                <w:iCs/>
                <w:strike/>
                <w:color w:val="00B050"/>
                <w:sz w:val="18"/>
                <w:szCs w:val="18"/>
                <w:lang w:eastAsia="sk-SK"/>
              </w:rPr>
            </w:pPr>
            <w:r w:rsidRPr="001501F1">
              <w:rPr>
                <w:rFonts w:asciiTheme="minorHAnsi" w:hAnsiTheme="minorHAnsi" w:cstheme="minorHAnsi"/>
                <w:bCs/>
                <w:iCs/>
                <w:strike/>
                <w:color w:val="00B050"/>
                <w:sz w:val="18"/>
                <w:szCs w:val="18"/>
                <w:u w:val="single"/>
                <w:lang w:eastAsia="sk-SK"/>
              </w:rPr>
              <w:t>Dodatočné informácie:</w:t>
            </w:r>
            <w:r w:rsidRPr="001501F1">
              <w:rPr>
                <w:rFonts w:asciiTheme="minorHAnsi" w:hAnsiTheme="minorHAnsi" w:cstheme="minorHAnsi"/>
                <w:bCs/>
                <w:iCs/>
                <w:strike/>
                <w:color w:val="00B050"/>
                <w:sz w:val="18"/>
                <w:szCs w:val="18"/>
                <w:lang w:eastAsia="sk-SK"/>
              </w:rPr>
              <w:t xml:space="preserve"> nákladové položky, pre ktoré je povinnosť  uplatňovať štandardnú stupnicu jednotkových </w:t>
            </w:r>
            <w:r w:rsidR="00D10881" w:rsidRPr="001501F1">
              <w:rPr>
                <w:rFonts w:asciiTheme="minorHAnsi" w:hAnsiTheme="minorHAnsi" w:cstheme="minorHAnsi"/>
                <w:bCs/>
                <w:iCs/>
                <w:strike/>
                <w:color w:val="00B050"/>
                <w:sz w:val="18"/>
                <w:szCs w:val="18"/>
                <w:lang w:eastAsia="sk-SK"/>
              </w:rPr>
              <w:t>nákladov</w:t>
            </w:r>
            <w:r w:rsidRPr="001501F1">
              <w:rPr>
                <w:rFonts w:asciiTheme="minorHAnsi" w:hAnsiTheme="minorHAnsi" w:cstheme="minorHAnsi"/>
                <w:bCs/>
                <w:iCs/>
                <w:strike/>
                <w:color w:val="00B050"/>
                <w:sz w:val="18"/>
                <w:szCs w:val="18"/>
                <w:lang w:eastAsia="sk-SK"/>
              </w:rPr>
              <w:t xml:space="preserve">, ak je relevantné (čistenie plôch po ťažbe, spolupôsobenie pri prirodzenej obnove lesa, umelá obnova lesa, ochrana mladých lesných porastov proti burine, ochrana mladých lesných porastov proti zveri, </w:t>
            </w:r>
            <w:proofErr w:type="spellStart"/>
            <w:r w:rsidRPr="001501F1">
              <w:rPr>
                <w:rFonts w:asciiTheme="minorHAnsi" w:hAnsiTheme="minorHAnsi" w:cstheme="minorHAnsi"/>
                <w:bCs/>
                <w:iCs/>
                <w:strike/>
                <w:color w:val="00B050"/>
                <w:sz w:val="18"/>
                <w:szCs w:val="18"/>
                <w:lang w:eastAsia="sk-SK"/>
              </w:rPr>
              <w:t>plecie</w:t>
            </w:r>
            <w:proofErr w:type="spellEnd"/>
            <w:r w:rsidRPr="001501F1">
              <w:rPr>
                <w:rFonts w:asciiTheme="minorHAnsi" w:hAnsiTheme="minorHAnsi" w:cstheme="minorHAnsi"/>
                <w:bCs/>
                <w:iCs/>
                <w:strike/>
                <w:color w:val="00B050"/>
                <w:sz w:val="18"/>
                <w:szCs w:val="18"/>
                <w:lang w:eastAsia="sk-SK"/>
              </w:rPr>
              <w:t xml:space="preserve"> ruby, </w:t>
            </w:r>
            <w:proofErr w:type="spellStart"/>
            <w:r w:rsidRPr="001501F1">
              <w:rPr>
                <w:rFonts w:asciiTheme="minorHAnsi" w:hAnsiTheme="minorHAnsi" w:cstheme="minorHAnsi"/>
                <w:bCs/>
                <w:iCs/>
                <w:strike/>
                <w:color w:val="00B050"/>
                <w:sz w:val="18"/>
                <w:szCs w:val="18"/>
                <w:lang w:eastAsia="sk-SK"/>
              </w:rPr>
              <w:t>prečistky</w:t>
            </w:r>
            <w:proofErr w:type="spellEnd"/>
            <w:r w:rsidRPr="001501F1">
              <w:rPr>
                <w:rFonts w:asciiTheme="minorHAnsi" w:hAnsiTheme="minorHAnsi" w:cstheme="minorHAnsi"/>
                <w:bCs/>
                <w:iCs/>
                <w:strike/>
                <w:color w:val="00B050"/>
                <w:sz w:val="18"/>
                <w:szCs w:val="18"/>
                <w:lang w:eastAsia="sk-SK"/>
              </w:rPr>
              <w:t xml:space="preserve"> (čistky a prerezávky)). </w:t>
            </w:r>
          </w:p>
          <w:p w14:paraId="375178CD" w14:textId="1779D443" w:rsidR="007A36FD" w:rsidRPr="001501F1" w:rsidRDefault="007A36FD" w:rsidP="007A36FD">
            <w:pPr>
              <w:tabs>
                <w:tab w:val="left" w:pos="0"/>
              </w:tabs>
              <w:spacing w:after="0" w:line="240" w:lineRule="auto"/>
              <w:jc w:val="left"/>
              <w:rPr>
                <w:rFonts w:asciiTheme="minorHAnsi" w:hAnsiTheme="minorHAnsi" w:cstheme="minorHAnsi"/>
                <w:bCs/>
                <w:iCs/>
                <w:strike/>
                <w:color w:val="00B050"/>
                <w:sz w:val="18"/>
                <w:szCs w:val="18"/>
                <w:lang w:eastAsia="sk-SK"/>
              </w:rPr>
            </w:pPr>
            <w:r w:rsidRPr="001501F1">
              <w:rPr>
                <w:rFonts w:asciiTheme="minorHAnsi" w:hAnsiTheme="minorHAnsi" w:cstheme="minorHAnsi"/>
                <w:bCs/>
                <w:iCs/>
                <w:strike/>
                <w:color w:val="00B050"/>
                <w:sz w:val="18"/>
                <w:szCs w:val="18"/>
                <w:lang w:eastAsia="sk-SK"/>
              </w:rPr>
              <w:t xml:space="preserve">V priebehu implementácie sa uplatní model indexovania súm štandardnej stupnice jednotkových </w:t>
            </w:r>
            <w:r w:rsidR="00D10881" w:rsidRPr="001501F1">
              <w:rPr>
                <w:rFonts w:asciiTheme="minorHAnsi" w:hAnsiTheme="minorHAnsi" w:cstheme="minorHAnsi"/>
                <w:bCs/>
                <w:iCs/>
                <w:strike/>
                <w:color w:val="00B050"/>
                <w:sz w:val="18"/>
                <w:szCs w:val="18"/>
                <w:lang w:eastAsia="sk-SK"/>
              </w:rPr>
              <w:t xml:space="preserve"> nákladov</w:t>
            </w:r>
            <w:r w:rsidRPr="001501F1">
              <w:rPr>
                <w:rFonts w:asciiTheme="minorHAnsi" w:hAnsiTheme="minorHAnsi" w:cstheme="minorHAnsi"/>
                <w:bCs/>
                <w:iCs/>
                <w:strike/>
                <w:color w:val="00B050"/>
                <w:sz w:val="18"/>
                <w:szCs w:val="18"/>
                <w:lang w:eastAsia="sk-SK"/>
              </w:rPr>
              <w:t xml:space="preserve"> nasledovne: indexovaná suma = pôvodná suma x (jadrová inflácia v % najaktuálnejšie zverejnená za ukončený štvrťrok pred vyhlásením výzvy ÷ jadrová inflácia v %  k decembru 2020)</w:t>
            </w:r>
          </w:p>
          <w:p w14:paraId="4B941D6C" w14:textId="77777777" w:rsidR="007A36FD" w:rsidRPr="001501F1" w:rsidRDefault="007A36FD" w:rsidP="007A36FD">
            <w:pPr>
              <w:autoSpaceDE w:val="0"/>
              <w:autoSpaceDN w:val="0"/>
              <w:adjustRightInd w:val="0"/>
              <w:spacing w:after="0" w:line="240" w:lineRule="auto"/>
              <w:rPr>
                <w:rFonts w:asciiTheme="minorHAnsi" w:hAnsiTheme="minorHAnsi" w:cstheme="minorHAnsi"/>
                <w:bCs/>
                <w:iCs/>
                <w:strike/>
                <w:color w:val="00B050"/>
                <w:sz w:val="18"/>
                <w:szCs w:val="18"/>
                <w:lang w:eastAsia="sk-SK"/>
              </w:rPr>
            </w:pPr>
            <w:r w:rsidRPr="001501F1">
              <w:rPr>
                <w:rFonts w:asciiTheme="minorHAnsi" w:hAnsiTheme="minorHAnsi" w:cstheme="minorHAnsi"/>
                <w:bCs/>
                <w:iCs/>
                <w:strike/>
                <w:color w:val="00B050"/>
                <w:sz w:val="18"/>
                <w:szCs w:val="18"/>
                <w:lang w:eastAsia="sk-SK"/>
              </w:rPr>
              <w:t>Pri zostavovaní rozpočtu je žiadateľ povinný uplatňovať posledné zverejnené sumy z katalógu cien zverejňovaných na webovom sídle PPA.</w:t>
            </w:r>
          </w:p>
          <w:p w14:paraId="0C39A6FB" w14:textId="77777777" w:rsidR="007A36FD" w:rsidRPr="001501F1" w:rsidRDefault="007A36FD" w:rsidP="007A36FD">
            <w:pPr>
              <w:autoSpaceDE w:val="0"/>
              <w:autoSpaceDN w:val="0"/>
              <w:adjustRightInd w:val="0"/>
              <w:spacing w:after="0" w:line="240" w:lineRule="auto"/>
              <w:rPr>
                <w:rFonts w:asciiTheme="minorHAnsi" w:hAnsiTheme="minorHAnsi" w:cstheme="minorHAnsi"/>
                <w:bCs/>
                <w:iCs/>
                <w:strike/>
                <w:color w:val="00B050"/>
                <w:sz w:val="18"/>
                <w:szCs w:val="18"/>
                <w:lang w:eastAsia="sk-SK"/>
              </w:rPr>
            </w:pPr>
            <w:r w:rsidRPr="001501F1">
              <w:rPr>
                <w:rFonts w:asciiTheme="minorHAnsi" w:hAnsiTheme="minorHAnsi" w:cstheme="minorHAnsi"/>
                <w:bCs/>
                <w:iCs/>
                <w:strike/>
                <w:color w:val="00B050"/>
                <w:sz w:val="18"/>
                <w:szCs w:val="18"/>
                <w:lang w:eastAsia="sk-SK"/>
              </w:rPr>
              <w:t>A/ALEBO</w:t>
            </w:r>
          </w:p>
          <w:p w14:paraId="1AC7B07F" w14:textId="77777777" w:rsidR="007A36FD" w:rsidRPr="001501F1" w:rsidRDefault="007A36FD" w:rsidP="007A36FD">
            <w:pPr>
              <w:autoSpaceDE w:val="0"/>
              <w:autoSpaceDN w:val="0"/>
              <w:adjustRightInd w:val="0"/>
              <w:spacing w:after="0" w:line="240" w:lineRule="auto"/>
              <w:rPr>
                <w:rFonts w:asciiTheme="minorHAnsi" w:hAnsiTheme="minorHAnsi" w:cstheme="minorHAnsi"/>
                <w:bCs/>
                <w:iCs/>
                <w:strike/>
                <w:color w:val="00B050"/>
                <w:sz w:val="18"/>
                <w:szCs w:val="18"/>
                <w:lang w:eastAsia="sk-SK"/>
              </w:rPr>
            </w:pPr>
          </w:p>
          <w:p w14:paraId="79CAAC49" w14:textId="77777777" w:rsidR="007A36FD" w:rsidRPr="001501F1" w:rsidRDefault="007A36FD" w:rsidP="007A36FD">
            <w:pPr>
              <w:autoSpaceDN w:val="0"/>
              <w:spacing w:after="0"/>
              <w:contextualSpacing/>
              <w:rPr>
                <w:rFonts w:asciiTheme="minorHAnsi" w:hAnsiTheme="minorHAnsi" w:cstheme="minorHAnsi"/>
                <w:strike/>
                <w:color w:val="00B050"/>
                <w:sz w:val="18"/>
                <w:szCs w:val="18"/>
              </w:rPr>
            </w:pPr>
            <w:r w:rsidRPr="001501F1">
              <w:rPr>
                <w:rFonts w:asciiTheme="minorHAnsi" w:hAnsiTheme="minorHAnsi" w:cstheme="minorHAnsi"/>
                <w:b/>
                <w:strike/>
                <w:color w:val="00B050"/>
                <w:sz w:val="18"/>
                <w:szCs w:val="18"/>
              </w:rPr>
              <w:t xml:space="preserve">JEDNORÁZOVA PLATBA </w:t>
            </w:r>
          </w:p>
          <w:p w14:paraId="4B2E3AE4" w14:textId="30BDB065" w:rsidR="002A5B9D" w:rsidRPr="00F537BD" w:rsidRDefault="007A36FD" w:rsidP="002A5B9D">
            <w:pPr>
              <w:autoSpaceDE w:val="0"/>
              <w:autoSpaceDN w:val="0"/>
              <w:adjustRightInd w:val="0"/>
              <w:spacing w:after="0" w:line="240" w:lineRule="auto"/>
              <w:rPr>
                <w:rFonts w:asciiTheme="minorHAnsi" w:hAnsiTheme="minorHAnsi" w:cstheme="minorHAnsi"/>
                <w:bCs/>
                <w:iCs/>
                <w:color w:val="auto"/>
                <w:sz w:val="18"/>
                <w:szCs w:val="18"/>
                <w:lang w:eastAsia="sk-SK"/>
              </w:rPr>
            </w:pPr>
            <w:r w:rsidRPr="001501F1">
              <w:rPr>
                <w:rFonts w:asciiTheme="minorHAnsi" w:hAnsiTheme="minorHAnsi" w:cstheme="minorHAnsi"/>
                <w:strike/>
                <w:color w:val="00B050"/>
                <w:sz w:val="18"/>
                <w:szCs w:val="18"/>
                <w:u w:val="single"/>
              </w:rPr>
              <w:t xml:space="preserve">Stanovená metóda výpočtu oprávnených výdavkov: </w:t>
            </w:r>
            <w:r w:rsidRPr="001501F1">
              <w:rPr>
                <w:rFonts w:asciiTheme="minorHAnsi" w:hAnsiTheme="minorHAnsi" w:cstheme="minorHAnsi"/>
                <w:strike/>
                <w:color w:val="00B050"/>
                <w:sz w:val="18"/>
                <w:szCs w:val="18"/>
              </w:rPr>
              <w:t xml:space="preserve">PHZ, výkaz  - výmer, víťazná cenová ponuka, zmluva s dodávateľom, EKS, katalóg, </w:t>
            </w:r>
            <w:proofErr w:type="spellStart"/>
            <w:r w:rsidRPr="001501F1">
              <w:rPr>
                <w:rFonts w:asciiTheme="minorHAnsi" w:hAnsiTheme="minorHAnsi" w:cstheme="minorHAnsi"/>
                <w:strike/>
                <w:color w:val="00B050"/>
                <w:sz w:val="18"/>
                <w:szCs w:val="18"/>
              </w:rPr>
              <w:t>printscreeny</w:t>
            </w:r>
            <w:proofErr w:type="spellEnd"/>
            <w:r w:rsidRPr="001501F1">
              <w:rPr>
                <w:rFonts w:asciiTheme="minorHAnsi" w:hAnsiTheme="minorHAnsi" w:cstheme="minorHAnsi"/>
                <w:strike/>
                <w:color w:val="00B050"/>
                <w:sz w:val="18"/>
                <w:szCs w:val="18"/>
              </w:rPr>
              <w:t xml:space="preserve"> webových stránok vrátane čitateľnej informácie o cenách, zmluvy CRZ, ukončené zákazky v EKS  a iné.</w:t>
            </w:r>
          </w:p>
        </w:tc>
      </w:tr>
      <w:tr w:rsidR="00F537BD" w:rsidRPr="00F537BD" w14:paraId="113A07D9" w14:textId="77777777" w:rsidTr="00C8330C">
        <w:tc>
          <w:tcPr>
            <w:tcW w:w="2405" w:type="dxa"/>
            <w:shd w:val="clear" w:color="auto" w:fill="E2EFD9" w:themeFill="accent6" w:themeFillTint="33"/>
            <w:vAlign w:val="center"/>
          </w:tcPr>
          <w:p w14:paraId="10673827" w14:textId="5E391927" w:rsidR="00E766BE" w:rsidRPr="00F537BD" w:rsidRDefault="00E766BE" w:rsidP="00E766BE">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 xml:space="preserve">Dokumentácia k </w:t>
            </w:r>
            <w:r w:rsidRPr="00F537BD">
              <w:rPr>
                <w:b/>
                <w:color w:val="auto"/>
                <w:sz w:val="18"/>
                <w:szCs w:val="18"/>
              </w:rPr>
              <w:br/>
              <w:t>žiadosti o NFP</w:t>
            </w:r>
          </w:p>
        </w:tc>
        <w:tc>
          <w:tcPr>
            <w:tcW w:w="11482" w:type="dxa"/>
            <w:shd w:val="clear" w:color="auto" w:fill="FFFFFF" w:themeFill="background1"/>
            <w:vAlign w:val="center"/>
          </w:tcPr>
          <w:p w14:paraId="4F86C4AF" w14:textId="77777777" w:rsidR="00E766BE" w:rsidRPr="00F537BD" w:rsidRDefault="00E766BE"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62E1F327" w14:textId="332813AA" w:rsidR="00FD2F0C" w:rsidRPr="00F537BD" w:rsidRDefault="00E766BE" w:rsidP="004A1BF1">
            <w:pPr>
              <w:pStyle w:val="Odsekzoznamu"/>
              <w:numPr>
                <w:ilvl w:val="0"/>
                <w:numId w:val="8"/>
              </w:numPr>
              <w:autoSpaceDE w:val="0"/>
              <w:autoSpaceDN w:val="0"/>
              <w:adjustRightInd w:val="0"/>
              <w:spacing w:after="0" w:line="240" w:lineRule="auto"/>
              <w:ind w:left="179" w:hanging="179"/>
              <w:rPr>
                <w:rFonts w:asciiTheme="minorHAnsi" w:hAnsiTheme="minorHAnsi" w:cstheme="minorHAnsi"/>
                <w:color w:val="auto"/>
                <w:sz w:val="18"/>
                <w:szCs w:val="18"/>
              </w:rPr>
            </w:pPr>
            <w:r w:rsidRPr="00F537BD">
              <w:rPr>
                <w:color w:val="auto"/>
                <w:sz w:val="18"/>
                <w:szCs w:val="18"/>
              </w:rPr>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r w:rsidR="00FD2F0C" w:rsidRPr="00F537BD">
              <w:rPr>
                <w:rFonts w:asciiTheme="minorHAnsi" w:hAnsiTheme="minorHAnsi" w:cstheme="minorHAnsi"/>
                <w:color w:val="auto"/>
                <w:sz w:val="18"/>
                <w:szCs w:val="18"/>
              </w:rPr>
              <w:t>)</w:t>
            </w:r>
            <w:r w:rsidR="004A1BF1">
              <w:rPr>
                <w:rFonts w:asciiTheme="minorHAnsi" w:hAnsiTheme="minorHAnsi" w:cstheme="minorHAnsi"/>
                <w:color w:val="auto"/>
                <w:sz w:val="18"/>
                <w:szCs w:val="18"/>
              </w:rPr>
              <w:t>.</w:t>
            </w:r>
          </w:p>
        </w:tc>
      </w:tr>
      <w:tr w:rsidR="00F537BD" w:rsidRPr="00F537BD" w14:paraId="41F6D8EC" w14:textId="77777777" w:rsidTr="00C8330C">
        <w:tc>
          <w:tcPr>
            <w:tcW w:w="2405" w:type="dxa"/>
            <w:shd w:val="clear" w:color="auto" w:fill="E2EFD9" w:themeFill="accent6" w:themeFillTint="33"/>
            <w:vAlign w:val="center"/>
          </w:tcPr>
          <w:p w14:paraId="30CF7F34" w14:textId="77777777" w:rsidR="0076440C" w:rsidRPr="00F537BD" w:rsidRDefault="0076440C" w:rsidP="004A6BC0">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Dokumentácia k žiadosti o platbu</w:t>
            </w:r>
          </w:p>
        </w:tc>
        <w:tc>
          <w:tcPr>
            <w:tcW w:w="11482" w:type="dxa"/>
            <w:shd w:val="clear" w:color="auto" w:fill="FFFFFF" w:themeFill="background1"/>
            <w:vAlign w:val="center"/>
          </w:tcPr>
          <w:p w14:paraId="234FA843" w14:textId="4AC716C8" w:rsidR="0076440C" w:rsidRPr="00F537BD" w:rsidRDefault="0076440C" w:rsidP="002720F5">
            <w:pPr>
              <w:pStyle w:val="Odsekzoznamu"/>
              <w:numPr>
                <w:ilvl w:val="0"/>
                <w:numId w:val="8"/>
              </w:numPr>
              <w:autoSpaceDE w:val="0"/>
              <w:autoSpaceDN w:val="0"/>
              <w:adjustRightInd w:val="0"/>
              <w:spacing w:after="0" w:line="240" w:lineRule="auto"/>
              <w:ind w:left="179" w:hanging="179"/>
              <w:rPr>
                <w:rFonts w:asciiTheme="minorHAnsi" w:hAnsiTheme="minorHAnsi" w:cstheme="minorHAnsi"/>
                <w:bCs/>
                <w:color w:val="auto"/>
                <w:sz w:val="18"/>
                <w:szCs w:val="18"/>
                <w:lang w:eastAsia="sk-SK"/>
              </w:rPr>
            </w:pPr>
            <w:r w:rsidRPr="00F537BD">
              <w:rPr>
                <w:rFonts w:asciiTheme="minorHAnsi" w:hAnsiTheme="minorHAnsi" w:cstheme="minorHAnsi"/>
                <w:color w:val="auto"/>
                <w:sz w:val="18"/>
                <w:szCs w:val="18"/>
              </w:rPr>
              <w:t xml:space="preserve">v zmysle kapitoly 6.7.3 </w:t>
            </w:r>
            <w:r w:rsidR="007A36F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ríručky pre prijímateľa LEADER</w:t>
            </w:r>
          </w:p>
        </w:tc>
      </w:tr>
      <w:tr w:rsidR="00F537BD" w:rsidRPr="00F537BD" w14:paraId="55EB9767" w14:textId="77777777" w:rsidTr="00C8330C">
        <w:tc>
          <w:tcPr>
            <w:tcW w:w="2405" w:type="dxa"/>
            <w:shd w:val="clear" w:color="auto" w:fill="E2EFD9" w:themeFill="accent6" w:themeFillTint="33"/>
            <w:vAlign w:val="center"/>
          </w:tcPr>
          <w:p w14:paraId="35ECB39F" w14:textId="77777777" w:rsidR="0076440C" w:rsidRPr="00F537BD" w:rsidRDefault="0076440C" w:rsidP="004A6BC0">
            <w:pPr>
              <w:autoSpaceDE w:val="0"/>
              <w:autoSpaceDN w:val="0"/>
              <w:adjustRightInd w:val="0"/>
              <w:spacing w:after="0" w:line="240" w:lineRule="auto"/>
              <w:jc w:val="center"/>
              <w:rPr>
                <w:rFonts w:asciiTheme="minorHAnsi" w:hAnsiTheme="minorHAnsi" w:cstheme="minorHAnsi"/>
                <w:color w:val="auto"/>
                <w:sz w:val="18"/>
                <w:szCs w:val="18"/>
                <w:highlight w:val="yellow"/>
              </w:rPr>
            </w:pPr>
            <w:r w:rsidRPr="00F537BD">
              <w:rPr>
                <w:rFonts w:asciiTheme="minorHAnsi" w:hAnsiTheme="minorHAnsi" w:cstheme="minorHAnsi"/>
                <w:b/>
                <w:color w:val="auto"/>
                <w:sz w:val="18"/>
                <w:szCs w:val="18"/>
              </w:rPr>
              <w:t>Spôsob výkonu kontroly</w:t>
            </w:r>
          </w:p>
        </w:tc>
        <w:tc>
          <w:tcPr>
            <w:tcW w:w="11482" w:type="dxa"/>
            <w:shd w:val="clear" w:color="auto" w:fill="FFFFFF" w:themeFill="background1"/>
            <w:vAlign w:val="center"/>
          </w:tcPr>
          <w:p w14:paraId="54B3A517" w14:textId="388B1DF8" w:rsidR="0076440C" w:rsidRDefault="0076440C" w:rsidP="00C56AB9">
            <w:pPr>
              <w:pStyle w:val="Default"/>
              <w:numPr>
                <w:ilvl w:val="0"/>
                <w:numId w:val="8"/>
              </w:numPr>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splnenie merateľných ukazovateľov (výstup a/alebo výsledok a/alebo činnosť, ktoré sú výstupom projektu</w:t>
            </w:r>
            <w:r w:rsidR="007A36FD" w:rsidRPr="00F537BD">
              <w:rPr>
                <w:rFonts w:asciiTheme="minorHAnsi" w:hAnsiTheme="minorHAnsi" w:cstheme="minorHAnsi"/>
                <w:color w:val="auto"/>
                <w:sz w:val="18"/>
                <w:szCs w:val="18"/>
              </w:rPr>
              <w:t>)</w:t>
            </w:r>
            <w:r w:rsidRPr="00F537BD">
              <w:rPr>
                <w:rFonts w:asciiTheme="minorHAnsi" w:hAnsiTheme="minorHAnsi" w:cstheme="minorHAnsi"/>
                <w:color w:val="auto"/>
                <w:sz w:val="18"/>
                <w:szCs w:val="18"/>
              </w:rPr>
              <w:t xml:space="preserve"> </w:t>
            </w:r>
          </w:p>
          <w:p w14:paraId="7A290F54" w14:textId="77777777" w:rsidR="00C52BF7" w:rsidRPr="00C52BF7" w:rsidRDefault="00C56AB9" w:rsidP="00C52BF7">
            <w:pPr>
              <w:pStyle w:val="Odsekzoznamu"/>
              <w:numPr>
                <w:ilvl w:val="0"/>
                <w:numId w:val="8"/>
              </w:numPr>
              <w:autoSpaceDE w:val="0"/>
              <w:autoSpaceDN w:val="0"/>
              <w:adjustRightInd w:val="0"/>
              <w:spacing w:after="0" w:line="240" w:lineRule="auto"/>
              <w:ind w:left="181" w:hanging="181"/>
              <w:contextualSpacing w:val="0"/>
              <w:rPr>
                <w:color w:val="FF0000"/>
                <w:sz w:val="18"/>
                <w:szCs w:val="18"/>
              </w:rPr>
            </w:pPr>
            <w:r>
              <w:rPr>
                <w:color w:val="FF0000"/>
                <w:sz w:val="18"/>
                <w:szCs w:val="18"/>
              </w:rPr>
              <w:t>v</w:t>
            </w:r>
            <w:r w:rsidRPr="00C56AB9">
              <w:rPr>
                <w:color w:val="FF0000"/>
                <w:sz w:val="18"/>
                <w:szCs w:val="18"/>
              </w:rPr>
              <w:t xml:space="preserve"> prípade zjednodušeného vykazovania výdavkov budú Špecifické polia (bod 16 formulára ŽoNFP) zo strany žiadateľa doplnené o pole kde žiadateľ popíše špecifikácie výstupov projektu - </w:t>
            </w:r>
            <w:r w:rsidRPr="00C56AB9">
              <w:rPr>
                <w:rFonts w:cstheme="minorHAnsi"/>
                <w:color w:val="FF0000"/>
                <w:sz w:val="18"/>
                <w:szCs w:val="18"/>
              </w:rPr>
              <w:t>výstup a/alebo výsledok a/alebo činnosť</w:t>
            </w:r>
            <w:r w:rsidRPr="00C56AB9">
              <w:rPr>
                <w:color w:val="FF0000"/>
                <w:sz w:val="18"/>
                <w:szCs w:val="18"/>
              </w:rPr>
              <w:t xml:space="preserve">, ktorý musí predstavovať kvantifikáciu toho, čo sa realizáciou projektu za požadované výdavky dosiahne. V prípade, ak pri každej ŽoP, v ktorej budú deklarované oprávnené výdavky nebude preukázané </w:t>
            </w:r>
            <w:r w:rsidRPr="00C56AB9">
              <w:rPr>
                <w:rFonts w:asciiTheme="minorHAnsi" w:hAnsiTheme="minorHAnsi" w:cstheme="minorHAnsi"/>
                <w:color w:val="FF0000"/>
                <w:sz w:val="18"/>
                <w:szCs w:val="18"/>
              </w:rPr>
              <w:t xml:space="preserve">splnenie merateľných ukazovateľov (výstup a/alebo výsledok a/alebo činnosť, ktoré sú výstupom projektu v zmysle </w:t>
            </w:r>
            <w:r w:rsidRPr="00C56AB9">
              <w:rPr>
                <w:color w:val="FF0000"/>
                <w:sz w:val="18"/>
                <w:szCs w:val="18"/>
              </w:rPr>
              <w:t>bodu 16 formulára ŽoNFP</w:t>
            </w:r>
            <w:r w:rsidRPr="00C56AB9">
              <w:rPr>
                <w:rFonts w:asciiTheme="minorHAnsi" w:hAnsiTheme="minorHAnsi" w:cstheme="minorHAnsi"/>
                <w:color w:val="FF0000"/>
                <w:sz w:val="18"/>
                <w:szCs w:val="18"/>
              </w:rPr>
              <w:t xml:space="preserve">) </w:t>
            </w:r>
            <w:r w:rsidRPr="00C56AB9">
              <w:rPr>
                <w:rFonts w:cstheme="minorHAnsi"/>
                <w:color w:val="FF0000"/>
                <w:sz w:val="18"/>
                <w:szCs w:val="18"/>
              </w:rPr>
              <w:t xml:space="preserve">PPA uplatní korekciu 100% na </w:t>
            </w:r>
            <w:r w:rsidRPr="00C56AB9">
              <w:rPr>
                <w:rFonts w:cstheme="minorHAnsi"/>
                <w:iCs/>
                <w:color w:val="FF0000"/>
                <w:sz w:val="18"/>
                <w:szCs w:val="18"/>
              </w:rPr>
              <w:t xml:space="preserve">deklarované </w:t>
            </w:r>
            <w:r w:rsidRPr="00C56AB9">
              <w:rPr>
                <w:rFonts w:cstheme="minorHAnsi"/>
                <w:color w:val="FF0000"/>
                <w:sz w:val="18"/>
                <w:szCs w:val="18"/>
              </w:rPr>
              <w:t>výdavky</w:t>
            </w:r>
            <w:r w:rsidRPr="00C56AB9">
              <w:rPr>
                <w:bCs/>
                <w:color w:val="FF0000"/>
                <w:sz w:val="18"/>
                <w:szCs w:val="18"/>
              </w:rPr>
              <w:t>.</w:t>
            </w:r>
          </w:p>
          <w:p w14:paraId="7DF0AC93" w14:textId="3AF45B8E" w:rsidR="00C52BF7" w:rsidRPr="00C52BF7" w:rsidRDefault="00C52BF7" w:rsidP="00C52BF7">
            <w:pPr>
              <w:pStyle w:val="Odsekzoznamu"/>
              <w:numPr>
                <w:ilvl w:val="0"/>
                <w:numId w:val="8"/>
              </w:numPr>
              <w:autoSpaceDE w:val="0"/>
              <w:autoSpaceDN w:val="0"/>
              <w:adjustRightInd w:val="0"/>
              <w:spacing w:after="0" w:line="240" w:lineRule="auto"/>
              <w:ind w:left="181" w:hanging="181"/>
              <w:contextualSpacing w:val="0"/>
              <w:rPr>
                <w:color w:val="FF0000"/>
                <w:sz w:val="18"/>
                <w:szCs w:val="18"/>
              </w:rPr>
            </w:pPr>
            <w:r w:rsidRPr="00C52BF7">
              <w:rPr>
                <w:color w:val="FF0000"/>
                <w:sz w:val="18"/>
                <w:szCs w:val="18"/>
              </w:rPr>
              <w:t xml:space="preserve">PPA vykonáva kontrolu VO/O v prípade podopatrenia 4.1 v zmysle </w:t>
            </w:r>
            <w:r w:rsidRPr="00C52BF7">
              <w:rPr>
                <w:rFonts w:eastAsia="Calibri" w:cs="Calibri"/>
                <w:color w:val="FF0000"/>
                <w:sz w:val="18"/>
                <w:szCs w:val="18"/>
              </w:rPr>
              <w:t>kapitoly 7.3.2, ods. 11, písm.</w:t>
            </w:r>
            <w:r>
              <w:rPr>
                <w:rFonts w:eastAsia="Calibri" w:cs="Calibri"/>
                <w:color w:val="FF0000"/>
                <w:sz w:val="18"/>
                <w:szCs w:val="18"/>
              </w:rPr>
              <w:t xml:space="preserve"> a</w:t>
            </w:r>
            <w:r w:rsidRPr="00C52BF7">
              <w:rPr>
                <w:rFonts w:eastAsia="Calibri" w:cs="Calibri"/>
                <w:color w:val="FF0000"/>
                <w:sz w:val="18"/>
                <w:szCs w:val="18"/>
              </w:rPr>
              <w:t>) príručky pre prijímateľa LE</w:t>
            </w:r>
            <w:r w:rsidR="004A1BF1">
              <w:rPr>
                <w:rFonts w:eastAsia="Calibri" w:cs="Calibri"/>
                <w:color w:val="FF0000"/>
                <w:sz w:val="18"/>
                <w:szCs w:val="18"/>
              </w:rPr>
              <w:t>AD</w:t>
            </w:r>
            <w:r w:rsidRPr="00C52BF7">
              <w:rPr>
                <w:rFonts w:eastAsia="Calibri" w:cs="Calibri"/>
                <w:color w:val="FF0000"/>
                <w:sz w:val="18"/>
                <w:szCs w:val="18"/>
              </w:rPr>
              <w:t xml:space="preserve">ER. </w:t>
            </w:r>
            <w:r w:rsidRPr="00C52BF7">
              <w:rPr>
                <w:color w:val="FF0000"/>
                <w:sz w:val="18"/>
                <w:szCs w:val="18"/>
              </w:rPr>
              <w:t xml:space="preserve"> </w:t>
            </w:r>
          </w:p>
          <w:p w14:paraId="0AD14464" w14:textId="77777777" w:rsidR="0076440C" w:rsidRPr="00F537BD" w:rsidRDefault="0076440C" w:rsidP="00C56AB9">
            <w:pPr>
              <w:pStyle w:val="Default"/>
              <w:numPr>
                <w:ilvl w:val="0"/>
                <w:numId w:val="8"/>
              </w:numPr>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skutočné dodanie tovarov, poskytnutie služieb a vykonanie stavebných prác, deklarovaných na faktúrach a iných relevantných dokladoch a požadovanej dokumentácii, ktorú predložil prijímateľ  ako súčasť ŽoP, v zmysle kapitoly 6.7.3 </w:t>
            </w:r>
            <w:r w:rsidR="007A36FD" w:rsidRPr="00F537BD">
              <w:rPr>
                <w:rFonts w:asciiTheme="minorHAnsi" w:hAnsiTheme="minorHAnsi" w:cstheme="minorHAnsi"/>
                <w:color w:val="auto"/>
                <w:sz w:val="18"/>
                <w:szCs w:val="18"/>
              </w:rPr>
              <w:t>p</w:t>
            </w:r>
            <w:r w:rsidRPr="00F537BD">
              <w:rPr>
                <w:rFonts w:asciiTheme="minorHAnsi" w:hAnsiTheme="minorHAnsi" w:cstheme="minorHAnsi"/>
                <w:color w:val="auto"/>
                <w:sz w:val="18"/>
                <w:szCs w:val="18"/>
              </w:rPr>
              <w:t>ríručky pre prijímateľa LEADER</w:t>
            </w:r>
          </w:p>
          <w:p w14:paraId="19396C6C" w14:textId="77777777" w:rsidR="0076440C" w:rsidRPr="00F537BD" w:rsidRDefault="0076440C" w:rsidP="00C56AB9">
            <w:pPr>
              <w:pStyle w:val="Odsekzoznamu"/>
              <w:numPr>
                <w:ilvl w:val="0"/>
                <w:numId w:val="8"/>
              </w:numPr>
              <w:spacing w:after="0" w:line="240" w:lineRule="auto"/>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kontrola </w:t>
            </w:r>
            <w:r w:rsidRPr="00F537BD">
              <w:rPr>
                <w:rFonts w:asciiTheme="minorHAnsi" w:hAnsiTheme="minorHAnsi" w:cstheme="minorHAnsi"/>
                <w:bCs/>
                <w:color w:val="auto"/>
                <w:sz w:val="18"/>
                <w:szCs w:val="18"/>
                <w:lang w:eastAsia="sk-SK"/>
              </w:rPr>
              <w:t>maximálnej výšky oprávnených výdavkov stanovenej v katalógu cien (tzv. strop pre oprávnené výdavky)</w:t>
            </w:r>
          </w:p>
          <w:p w14:paraId="4B0138A3" w14:textId="77777777" w:rsidR="0076440C" w:rsidRPr="00F537BD" w:rsidRDefault="0076440C" w:rsidP="00C56AB9">
            <w:pPr>
              <w:pStyle w:val="Odsekzoznamu"/>
              <w:numPr>
                <w:ilvl w:val="0"/>
                <w:numId w:val="8"/>
              </w:numPr>
              <w:spacing w:after="0" w:line="240" w:lineRule="auto"/>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lastRenderedPageBreak/>
              <w:t>kontrola výdavkov skutočne vynaložených a zaplatených v rámci realizácie projektu v zmysle kapitoly 7.3.1, ods.3 (ak relevantné)</w:t>
            </w:r>
          </w:p>
          <w:p w14:paraId="105725F2" w14:textId="77777777" w:rsidR="0076440C" w:rsidRPr="00F537BD" w:rsidRDefault="0076440C" w:rsidP="00C56AB9">
            <w:pPr>
              <w:pStyle w:val="Odsekzoznamu"/>
              <w:numPr>
                <w:ilvl w:val="0"/>
                <w:numId w:val="8"/>
              </w:numPr>
              <w:autoSpaceDE w:val="0"/>
              <w:autoSpaceDN w:val="0"/>
              <w:adjustRightInd w:val="0"/>
              <w:spacing w:after="0" w:line="240" w:lineRule="auto"/>
              <w:ind w:left="181" w:hanging="181"/>
              <w:rPr>
                <w:rFonts w:asciiTheme="minorHAnsi" w:hAnsiTheme="minorHAnsi" w:cstheme="minorHAnsi"/>
                <w:color w:val="auto"/>
                <w:sz w:val="18"/>
                <w:szCs w:val="18"/>
              </w:rPr>
            </w:pPr>
            <w:r w:rsidRPr="00F537BD">
              <w:rPr>
                <w:rFonts w:asciiTheme="minorHAnsi" w:hAnsiTheme="minorHAnsi" w:cstheme="minorHAnsi"/>
                <w:color w:val="auto"/>
                <w:sz w:val="18"/>
                <w:szCs w:val="18"/>
              </w:rPr>
              <w:t>finančné prostriedky boli skutočne vynaložené na realizáciu aktivít projektu</w:t>
            </w:r>
          </w:p>
          <w:p w14:paraId="33C98B23" w14:textId="56DD0573" w:rsidR="0076440C" w:rsidRPr="00F537BD" w:rsidRDefault="0076440C" w:rsidP="00C56AB9">
            <w:pPr>
              <w:pStyle w:val="Odsekzoznamu"/>
              <w:numPr>
                <w:ilvl w:val="0"/>
                <w:numId w:val="8"/>
              </w:numPr>
              <w:autoSpaceDE w:val="0"/>
              <w:autoSpaceDN w:val="0"/>
              <w:adjustRightInd w:val="0"/>
              <w:spacing w:after="0" w:line="240" w:lineRule="auto"/>
              <w:rPr>
                <w:rFonts w:asciiTheme="minorHAnsi" w:hAnsiTheme="minorHAnsi" w:cstheme="minorHAnsi"/>
                <w:color w:val="auto"/>
                <w:sz w:val="18"/>
                <w:szCs w:val="18"/>
              </w:rPr>
            </w:pPr>
            <w:r w:rsidRPr="00F537BD">
              <w:rPr>
                <w:rFonts w:asciiTheme="minorHAnsi" w:hAnsiTheme="minorHAnsi" w:cstheme="minorHAnsi"/>
                <w:color w:val="auto"/>
                <w:sz w:val="18"/>
                <w:szCs w:val="18"/>
              </w:rPr>
              <w:t>skutočný stav zodpovedá opísanej realizácii činností/aktivít projektu</w:t>
            </w:r>
          </w:p>
        </w:tc>
      </w:tr>
      <w:tr w:rsidR="00F537BD" w:rsidRPr="00F537BD" w14:paraId="4C45EDE1" w14:textId="77777777" w:rsidTr="00C8330C">
        <w:trPr>
          <w:trHeight w:val="144"/>
        </w:trPr>
        <w:tc>
          <w:tcPr>
            <w:tcW w:w="2405" w:type="dxa"/>
            <w:shd w:val="clear" w:color="auto" w:fill="E2EFD9" w:themeFill="accent6" w:themeFillTint="33"/>
            <w:vAlign w:val="center"/>
          </w:tcPr>
          <w:p w14:paraId="70BBF900" w14:textId="59E2D601" w:rsidR="005A437E" w:rsidRPr="00F537BD" w:rsidRDefault="0076440C" w:rsidP="00553027">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lastRenderedPageBreak/>
              <w:t xml:space="preserve">Korekcia </w:t>
            </w:r>
          </w:p>
        </w:tc>
        <w:tc>
          <w:tcPr>
            <w:tcW w:w="11482" w:type="dxa"/>
            <w:shd w:val="clear" w:color="auto" w:fill="auto"/>
            <w:vAlign w:val="center"/>
          </w:tcPr>
          <w:p w14:paraId="2582BD7D" w14:textId="77777777" w:rsidR="0076440C" w:rsidRPr="00F537BD" w:rsidRDefault="007A36FD" w:rsidP="002720F5">
            <w:pPr>
              <w:pStyle w:val="Default"/>
              <w:numPr>
                <w:ilvl w:val="0"/>
                <w:numId w:val="33"/>
              </w:numPr>
              <w:tabs>
                <w:tab w:val="left" w:pos="369"/>
              </w:tabs>
              <w:ind w:left="181" w:hanging="181"/>
              <w:rPr>
                <w:bCs/>
                <w:color w:val="auto"/>
                <w:sz w:val="18"/>
                <w:szCs w:val="18"/>
              </w:rPr>
            </w:pPr>
            <w:r w:rsidRPr="00F537BD">
              <w:rPr>
                <w:color w:val="auto"/>
                <w:sz w:val="18"/>
                <w:szCs w:val="18"/>
              </w:rPr>
              <w:t xml:space="preserve">ak pri každej ŽoP, v ktorej budú deklarované oprávnené </w:t>
            </w:r>
            <w:r w:rsidR="004D2F3E" w:rsidRPr="00F537BD">
              <w:rPr>
                <w:color w:val="auto"/>
                <w:sz w:val="18"/>
                <w:szCs w:val="18"/>
              </w:rPr>
              <w:t>výdavky nebude preukázané</w:t>
            </w:r>
            <w:r w:rsidRPr="00F537BD">
              <w:rPr>
                <w:color w:val="auto"/>
                <w:sz w:val="18"/>
                <w:szCs w:val="18"/>
              </w:rPr>
              <w:t xml:space="preserve">  </w:t>
            </w:r>
            <w:r w:rsidRPr="00F537BD">
              <w:rPr>
                <w:rFonts w:asciiTheme="minorHAnsi" w:hAnsiTheme="minorHAnsi" w:cstheme="minorHAnsi"/>
                <w:color w:val="auto"/>
                <w:sz w:val="18"/>
                <w:szCs w:val="18"/>
              </w:rPr>
              <w:t xml:space="preserve">splnenie merateľných ukazovateľov (výstup a/alebo výsledok a/alebo činnosť, ktoré sú výstupom projektu </w:t>
            </w:r>
            <w:r w:rsidR="004D2F3E" w:rsidRPr="00F537BD">
              <w:rPr>
                <w:rFonts w:asciiTheme="minorHAnsi" w:hAnsiTheme="minorHAnsi" w:cstheme="minorHAnsi"/>
                <w:color w:val="auto"/>
                <w:sz w:val="18"/>
                <w:szCs w:val="18"/>
              </w:rPr>
              <w:t xml:space="preserve">) </w:t>
            </w:r>
            <w:r w:rsidRPr="00F537BD">
              <w:rPr>
                <w:rFonts w:cstheme="minorHAnsi"/>
                <w:color w:val="auto"/>
                <w:sz w:val="18"/>
                <w:szCs w:val="18"/>
              </w:rPr>
              <w:t xml:space="preserve">PPA uplatní korekciu 100% na </w:t>
            </w:r>
            <w:r w:rsidRPr="00F537BD">
              <w:rPr>
                <w:rFonts w:cstheme="minorHAnsi"/>
                <w:iCs/>
                <w:color w:val="auto"/>
                <w:sz w:val="18"/>
                <w:szCs w:val="18"/>
              </w:rPr>
              <w:t xml:space="preserve">deklarované </w:t>
            </w:r>
            <w:r w:rsidRPr="00F537BD">
              <w:rPr>
                <w:rFonts w:cstheme="minorHAnsi"/>
                <w:color w:val="auto"/>
                <w:sz w:val="18"/>
                <w:szCs w:val="18"/>
              </w:rPr>
              <w:t>výdavky</w:t>
            </w:r>
            <w:r w:rsidRPr="00F537BD">
              <w:rPr>
                <w:bCs/>
                <w:color w:val="auto"/>
                <w:sz w:val="18"/>
                <w:szCs w:val="18"/>
              </w:rPr>
              <w:t xml:space="preserve">.  </w:t>
            </w:r>
          </w:p>
          <w:p w14:paraId="7A5C917A" w14:textId="400C9F94" w:rsidR="00DB4110" w:rsidRPr="00F537BD" w:rsidRDefault="00DB4110" w:rsidP="002720F5">
            <w:pPr>
              <w:pStyle w:val="Default"/>
              <w:numPr>
                <w:ilvl w:val="0"/>
                <w:numId w:val="33"/>
              </w:numPr>
              <w:tabs>
                <w:tab w:val="left" w:pos="369"/>
              </w:tabs>
              <w:ind w:left="181" w:hanging="181"/>
              <w:rPr>
                <w:rFonts w:asciiTheme="minorHAnsi" w:hAnsiTheme="minorHAnsi" w:cstheme="minorHAnsi"/>
                <w:color w:val="auto"/>
                <w:sz w:val="16"/>
                <w:szCs w:val="16"/>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27F26DE0" w14:textId="3F52D385" w:rsidR="00460843" w:rsidRPr="00F537BD" w:rsidRDefault="00460843" w:rsidP="0076440C">
      <w:pPr>
        <w:rPr>
          <w:color w:val="auto"/>
          <w:lang w:eastAsia="sk-SK"/>
        </w:rPr>
      </w:pPr>
    </w:p>
    <w:p w14:paraId="67897E97" w14:textId="77777777" w:rsidR="002720F5" w:rsidRPr="00F537BD" w:rsidRDefault="002720F5" w:rsidP="0076440C">
      <w:pPr>
        <w:rPr>
          <w:color w:val="auto"/>
          <w:lang w:eastAsia="sk-SK"/>
        </w:rPr>
      </w:pPr>
    </w:p>
    <w:tbl>
      <w:tblPr>
        <w:tblStyle w:val="Mriekatabuky"/>
        <w:tblW w:w="13887" w:type="dxa"/>
        <w:tblInd w:w="567" w:type="dxa"/>
        <w:tblLook w:val="04A0" w:firstRow="1" w:lastRow="0" w:firstColumn="1" w:lastColumn="0" w:noHBand="0" w:noVBand="1"/>
      </w:tblPr>
      <w:tblGrid>
        <w:gridCol w:w="2474"/>
        <w:gridCol w:w="11413"/>
      </w:tblGrid>
      <w:tr w:rsidR="00F537BD" w:rsidRPr="00F537BD" w14:paraId="2D4FE49A" w14:textId="77777777" w:rsidTr="00026AD5">
        <w:tc>
          <w:tcPr>
            <w:tcW w:w="2474" w:type="dxa"/>
            <w:shd w:val="clear" w:color="auto" w:fill="E2EFD9" w:themeFill="accent6" w:themeFillTint="33"/>
            <w:vAlign w:val="center"/>
          </w:tcPr>
          <w:p w14:paraId="4B1DBE1D" w14:textId="77777777" w:rsidR="009E7A3E" w:rsidRPr="00F537BD" w:rsidRDefault="009E7A3E" w:rsidP="00B41B9E">
            <w:pPr>
              <w:autoSpaceDE w:val="0"/>
              <w:autoSpaceDN w:val="0"/>
              <w:adjustRightInd w:val="0"/>
              <w:spacing w:after="0" w:line="240" w:lineRule="auto"/>
              <w:jc w:val="center"/>
              <w:rPr>
                <w:b/>
                <w:color w:val="auto"/>
                <w:sz w:val="18"/>
                <w:szCs w:val="18"/>
              </w:rPr>
            </w:pPr>
            <w:r w:rsidRPr="00F537BD">
              <w:rPr>
                <w:b/>
                <w:color w:val="auto"/>
                <w:sz w:val="18"/>
                <w:szCs w:val="18"/>
              </w:rPr>
              <w:t>Podopatrenie</w:t>
            </w:r>
          </w:p>
        </w:tc>
        <w:tc>
          <w:tcPr>
            <w:tcW w:w="11413" w:type="dxa"/>
            <w:shd w:val="clear" w:color="auto" w:fill="E2EFD9" w:themeFill="accent6" w:themeFillTint="33"/>
            <w:vAlign w:val="center"/>
          </w:tcPr>
          <w:p w14:paraId="46E3F0D5" w14:textId="601AA7C1" w:rsidR="009E7A3E" w:rsidRPr="001501F1" w:rsidRDefault="009E7A3E" w:rsidP="002720F5">
            <w:pPr>
              <w:pStyle w:val="Odsekzoznamu"/>
              <w:numPr>
                <w:ilvl w:val="1"/>
                <w:numId w:val="4"/>
              </w:numPr>
              <w:autoSpaceDE w:val="0"/>
              <w:autoSpaceDN w:val="0"/>
              <w:adjustRightInd w:val="0"/>
              <w:spacing w:after="0" w:line="240" w:lineRule="auto"/>
              <w:ind w:left="397" w:hanging="397"/>
              <w:rPr>
                <w:rFonts w:cstheme="minorHAnsi"/>
                <w:b/>
                <w:strike/>
                <w:color w:val="00B050"/>
                <w:sz w:val="18"/>
                <w:szCs w:val="18"/>
              </w:rPr>
            </w:pPr>
            <w:r w:rsidRPr="001501F1">
              <w:rPr>
                <w:rFonts w:cstheme="minorHAnsi"/>
                <w:b/>
                <w:strike/>
                <w:color w:val="00B050"/>
                <w:sz w:val="18"/>
                <w:szCs w:val="18"/>
              </w:rPr>
              <w:t>Podpora na investície do spracovania/uvádzania na trh a/alebo vývoja poľnohospodárskych výrobkov</w:t>
            </w:r>
          </w:p>
          <w:p w14:paraId="0261F378" w14:textId="3015FE35" w:rsidR="00021FA3" w:rsidRPr="001501F1" w:rsidRDefault="00021FA3" w:rsidP="00021FA3">
            <w:pPr>
              <w:autoSpaceDE w:val="0"/>
              <w:autoSpaceDN w:val="0"/>
              <w:adjustRightInd w:val="0"/>
              <w:spacing w:after="0" w:line="240" w:lineRule="auto"/>
              <w:rPr>
                <w:rFonts w:cstheme="minorHAnsi"/>
                <w:b/>
                <w:strike/>
                <w:color w:val="00B050"/>
                <w:sz w:val="18"/>
                <w:szCs w:val="18"/>
              </w:rPr>
            </w:pPr>
            <w:r w:rsidRPr="001501F1">
              <w:rPr>
                <w:rFonts w:cstheme="minorHAnsi"/>
                <w:b/>
                <w:strike/>
                <w:color w:val="00B050"/>
                <w:sz w:val="18"/>
                <w:szCs w:val="18"/>
              </w:rPr>
              <w:t>6.4    Podpora na investície do vytvárania a rozvoja nepoľnohospodárskych činností</w:t>
            </w:r>
          </w:p>
          <w:p w14:paraId="7A52CD0C" w14:textId="430F90D1" w:rsidR="00815A1A" w:rsidRPr="00F537BD" w:rsidRDefault="00815A1A" w:rsidP="00815A1A">
            <w:p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7.2    Podpora na investície do vytvárania, zlepšovania alebo rozširovania všetkých druhov infraštruktúr malých rozmerov vrátane investícií do energie z obnoviteľných zdrojov a úspor energie</w:t>
            </w:r>
          </w:p>
          <w:p w14:paraId="55913441" w14:textId="5E1BA4E5" w:rsidR="00815A1A" w:rsidRPr="00F537BD" w:rsidRDefault="00815A1A" w:rsidP="00815A1A">
            <w:pPr>
              <w:autoSpaceDE w:val="0"/>
              <w:autoSpaceDN w:val="0"/>
              <w:adjustRightInd w:val="0"/>
              <w:spacing w:after="0" w:line="240" w:lineRule="auto"/>
              <w:ind w:left="397" w:hanging="397"/>
              <w:rPr>
                <w:rFonts w:cstheme="minorHAnsi"/>
                <w:b/>
                <w:color w:val="auto"/>
                <w:sz w:val="18"/>
                <w:szCs w:val="18"/>
              </w:rPr>
            </w:pPr>
            <w:r w:rsidRPr="00F537BD">
              <w:rPr>
                <w:rFonts w:cstheme="minorHAnsi"/>
                <w:b/>
                <w:color w:val="auto"/>
                <w:sz w:val="18"/>
                <w:szCs w:val="18"/>
              </w:rPr>
              <w:t>7.4    Podpora na investície do vytvárania, zlepšovania alebo rozširovania miestnych základných služieb pre vidiecke obyvateľstvo vrátane voľného času a kultúry a súvisiacej infraštruktúry</w:t>
            </w:r>
          </w:p>
          <w:p w14:paraId="3E8E74DC" w14:textId="568B6378" w:rsidR="00815A1A" w:rsidRPr="00F537BD" w:rsidRDefault="00815A1A" w:rsidP="00815A1A">
            <w:pPr>
              <w:autoSpaceDE w:val="0"/>
              <w:autoSpaceDN w:val="0"/>
              <w:adjustRightInd w:val="0"/>
              <w:spacing w:after="0" w:line="240" w:lineRule="auto"/>
              <w:ind w:left="676" w:hanging="676"/>
              <w:rPr>
                <w:rFonts w:cstheme="minorHAnsi"/>
                <w:b/>
                <w:color w:val="auto"/>
                <w:sz w:val="18"/>
                <w:szCs w:val="18"/>
              </w:rPr>
            </w:pPr>
            <w:r w:rsidRPr="00F537BD">
              <w:rPr>
                <w:rFonts w:cstheme="minorHAnsi"/>
                <w:b/>
                <w:color w:val="auto"/>
                <w:sz w:val="18"/>
                <w:szCs w:val="18"/>
              </w:rPr>
              <w:t>7.5    Podpora na investície do rekreačnej infraštruktúry, turistických informácií a do turistickej infraštruktúry malých rozmerov na verejné využitie</w:t>
            </w:r>
          </w:p>
          <w:p w14:paraId="5379992F" w14:textId="2BCFBE5E" w:rsidR="00815A1A" w:rsidRPr="001501F1" w:rsidRDefault="00815A1A" w:rsidP="00815A1A">
            <w:pPr>
              <w:autoSpaceDE w:val="0"/>
              <w:autoSpaceDN w:val="0"/>
              <w:adjustRightInd w:val="0"/>
              <w:spacing w:after="0" w:line="240" w:lineRule="auto"/>
              <w:ind w:left="397" w:hanging="397"/>
              <w:rPr>
                <w:rFonts w:cstheme="minorHAnsi"/>
                <w:b/>
                <w:strike/>
                <w:color w:val="00B050"/>
                <w:sz w:val="18"/>
                <w:szCs w:val="18"/>
              </w:rPr>
            </w:pPr>
            <w:r w:rsidRPr="001501F1">
              <w:rPr>
                <w:rFonts w:cstheme="minorHAnsi"/>
                <w:b/>
                <w:strike/>
                <w:color w:val="00B050"/>
                <w:sz w:val="18"/>
                <w:szCs w:val="18"/>
              </w:rPr>
              <w:t xml:space="preserve">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w:t>
            </w:r>
          </w:p>
          <w:p w14:paraId="4F132A70" w14:textId="79CCC74B" w:rsidR="00815A1A" w:rsidRPr="00F537BD" w:rsidRDefault="008E62E0" w:rsidP="00815A1A">
            <w:pPr>
              <w:autoSpaceDE w:val="0"/>
              <w:autoSpaceDN w:val="0"/>
              <w:adjustRightInd w:val="0"/>
              <w:spacing w:after="0" w:line="240" w:lineRule="auto"/>
              <w:ind w:left="676" w:hanging="676"/>
              <w:rPr>
                <w:rFonts w:cstheme="minorHAnsi"/>
                <w:b/>
                <w:color w:val="auto"/>
                <w:sz w:val="18"/>
                <w:szCs w:val="18"/>
              </w:rPr>
            </w:pPr>
            <w:r w:rsidRPr="001501F1">
              <w:rPr>
                <w:rFonts w:cstheme="minorHAnsi"/>
                <w:b/>
                <w:strike/>
                <w:color w:val="00B050"/>
                <w:sz w:val="18"/>
                <w:szCs w:val="18"/>
              </w:rPr>
              <w:t xml:space="preserve">8.6  </w:t>
            </w:r>
            <w:r w:rsidR="004D2F3E" w:rsidRPr="001501F1">
              <w:rPr>
                <w:rFonts w:cstheme="minorHAnsi"/>
                <w:b/>
                <w:strike/>
                <w:color w:val="00B050"/>
                <w:sz w:val="18"/>
                <w:szCs w:val="18"/>
              </w:rPr>
              <w:t xml:space="preserve">  </w:t>
            </w:r>
            <w:r w:rsidR="00021FA3" w:rsidRPr="001501F1">
              <w:rPr>
                <w:rFonts w:cstheme="minorHAnsi"/>
                <w:b/>
                <w:strike/>
                <w:color w:val="00B050"/>
                <w:sz w:val="18"/>
                <w:szCs w:val="18"/>
              </w:rPr>
              <w:t>Podpora investícií do lesníckych technológií a spracovania, do mobilizácie lesníckych výrobkov a ich uvádzania na trh</w:t>
            </w:r>
          </w:p>
        </w:tc>
      </w:tr>
      <w:tr w:rsidR="00F537BD" w:rsidRPr="00F537BD" w14:paraId="55D77A97" w14:textId="77777777" w:rsidTr="00026AD5">
        <w:tc>
          <w:tcPr>
            <w:tcW w:w="2474" w:type="dxa"/>
            <w:shd w:val="clear" w:color="auto" w:fill="E2EFD9" w:themeFill="accent6" w:themeFillTint="33"/>
            <w:vAlign w:val="center"/>
          </w:tcPr>
          <w:p w14:paraId="6D01C095"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Forma zjednodušeného vykazovania výdavkov</w:t>
            </w:r>
          </w:p>
        </w:tc>
        <w:tc>
          <w:tcPr>
            <w:tcW w:w="11413" w:type="dxa"/>
            <w:shd w:val="clear" w:color="auto" w:fill="FFFFFF" w:themeFill="background1"/>
            <w:vAlign w:val="center"/>
          </w:tcPr>
          <w:p w14:paraId="77460FC2" w14:textId="225595FC" w:rsidR="009E7A3E" w:rsidRPr="00F537BD" w:rsidRDefault="00577D54" w:rsidP="002720F5">
            <w:pPr>
              <w:pStyle w:val="Odsekzoznamu"/>
              <w:numPr>
                <w:ilvl w:val="0"/>
                <w:numId w:val="26"/>
              </w:numPr>
              <w:autoSpaceDE w:val="0"/>
              <w:autoSpaceDN w:val="0"/>
              <w:adjustRightInd w:val="0"/>
              <w:spacing w:after="0" w:line="240" w:lineRule="auto"/>
              <w:ind w:left="175" w:hanging="175"/>
              <w:rPr>
                <w:rFonts w:asciiTheme="minorHAnsi" w:hAnsiTheme="minorHAnsi" w:cstheme="minorHAnsi"/>
                <w:b/>
                <w:i/>
                <w:color w:val="auto"/>
                <w:sz w:val="18"/>
                <w:szCs w:val="18"/>
              </w:rPr>
            </w:pPr>
            <w:r w:rsidRPr="00F537BD">
              <w:rPr>
                <w:rFonts w:asciiTheme="minorHAnsi" w:hAnsiTheme="minorHAnsi" w:cstheme="minorHAnsi"/>
                <w:bCs/>
                <w:iCs/>
                <w:color w:val="auto"/>
                <w:sz w:val="18"/>
                <w:szCs w:val="18"/>
                <w:lang w:eastAsia="sk-SK"/>
              </w:rPr>
              <w:t>jednorazová</w:t>
            </w:r>
            <w:r w:rsidR="009E7A3E" w:rsidRPr="00F537BD">
              <w:rPr>
                <w:rFonts w:asciiTheme="minorHAnsi" w:hAnsiTheme="minorHAnsi" w:cstheme="minorHAnsi"/>
                <w:bCs/>
                <w:iCs/>
                <w:color w:val="auto"/>
                <w:sz w:val="18"/>
                <w:szCs w:val="18"/>
                <w:lang w:eastAsia="sk-SK"/>
              </w:rPr>
              <w:t xml:space="preserve"> platba  </w:t>
            </w:r>
            <w:r w:rsidR="009E7A3E" w:rsidRPr="00F537BD">
              <w:rPr>
                <w:rFonts w:asciiTheme="minorHAnsi" w:hAnsiTheme="minorHAnsi" w:cstheme="minorHAnsi"/>
                <w:color w:val="auto"/>
                <w:sz w:val="18"/>
                <w:szCs w:val="18"/>
              </w:rPr>
              <w:t>v zmysle bodu 1.2 tejto prílohy</w:t>
            </w:r>
            <w:del w:id="4" w:author="Lenka Valentová" w:date="2025-02-05T14:35:00Z">
              <w:r w:rsidR="001501F1" w:rsidDel="000F1646">
                <w:rPr>
                  <w:rStyle w:val="Odkaznapoznmkupodiarou"/>
                  <w:rFonts w:asciiTheme="minorHAnsi" w:hAnsiTheme="minorHAnsi" w:cstheme="minorHAnsi"/>
                  <w:color w:val="auto"/>
                  <w:sz w:val="18"/>
                  <w:szCs w:val="18"/>
                </w:rPr>
                <w:footnoteReference w:id="2"/>
              </w:r>
            </w:del>
            <w:r w:rsidR="00C8330C" w:rsidRPr="00F537BD">
              <w:rPr>
                <w:rFonts w:asciiTheme="minorHAnsi" w:hAnsiTheme="minorHAnsi" w:cstheme="minorHAnsi"/>
                <w:color w:val="auto"/>
                <w:sz w:val="18"/>
                <w:szCs w:val="18"/>
              </w:rPr>
              <w:t xml:space="preserve"> </w:t>
            </w:r>
          </w:p>
        </w:tc>
      </w:tr>
      <w:tr w:rsidR="00F537BD" w:rsidRPr="00F537BD" w14:paraId="1DA088CA" w14:textId="77777777" w:rsidTr="00026AD5">
        <w:tc>
          <w:tcPr>
            <w:tcW w:w="2474" w:type="dxa"/>
            <w:shd w:val="clear" w:color="auto" w:fill="E2EFD9" w:themeFill="accent6" w:themeFillTint="33"/>
            <w:vAlign w:val="center"/>
          </w:tcPr>
          <w:p w14:paraId="53145D75" w14:textId="17D4CB41" w:rsidR="00C760BA" w:rsidRPr="00F537BD" w:rsidRDefault="00C760BA" w:rsidP="00C760BA">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t>Možnosť kombinácie foriem vykazovania výdavkov</w:t>
            </w:r>
          </w:p>
        </w:tc>
        <w:tc>
          <w:tcPr>
            <w:tcW w:w="11413" w:type="dxa"/>
            <w:shd w:val="clear" w:color="auto" w:fill="FFFFFF" w:themeFill="background1"/>
            <w:vAlign w:val="center"/>
          </w:tcPr>
          <w:p w14:paraId="4F52269F" w14:textId="137FA1D6" w:rsidR="00C760BA" w:rsidRPr="00A60CE6" w:rsidRDefault="00C760BA" w:rsidP="00EB16E2">
            <w:pPr>
              <w:pStyle w:val="Odsekzoznamu"/>
              <w:numPr>
                <w:ilvl w:val="0"/>
                <w:numId w:val="26"/>
              </w:numPr>
              <w:autoSpaceDE w:val="0"/>
              <w:autoSpaceDN w:val="0"/>
              <w:adjustRightInd w:val="0"/>
              <w:spacing w:after="0" w:line="240" w:lineRule="auto"/>
              <w:ind w:left="175" w:hanging="175"/>
              <w:rPr>
                <w:rFonts w:asciiTheme="minorHAnsi" w:hAnsiTheme="minorHAnsi" w:cstheme="minorHAnsi"/>
                <w:bCs/>
                <w:iCs/>
                <w:color w:val="auto"/>
                <w:sz w:val="18"/>
                <w:szCs w:val="18"/>
                <w:lang w:eastAsia="sk-SK"/>
              </w:rPr>
            </w:pPr>
            <w:r w:rsidRPr="00F537BD">
              <w:rPr>
                <w:color w:val="auto"/>
                <w:sz w:val="18"/>
                <w:szCs w:val="18"/>
              </w:rPr>
              <w:t xml:space="preserve">možnosť kombinácie foriem zjednodušeného vykazovania výdavkov sa  </w:t>
            </w:r>
            <w:r w:rsidRPr="00EB16E2">
              <w:rPr>
                <w:color w:val="000000" w:themeColor="text1"/>
                <w:sz w:val="18"/>
                <w:szCs w:val="18"/>
              </w:rPr>
              <w:t>ne</w:t>
            </w:r>
            <w:r w:rsidRPr="00F537BD">
              <w:rPr>
                <w:color w:val="auto"/>
                <w:sz w:val="18"/>
                <w:szCs w:val="18"/>
              </w:rPr>
              <w:t>umožňuje</w:t>
            </w:r>
          </w:p>
        </w:tc>
      </w:tr>
      <w:tr w:rsidR="00F537BD" w:rsidRPr="00F537BD" w14:paraId="539FFF52" w14:textId="77777777" w:rsidTr="00026AD5">
        <w:tc>
          <w:tcPr>
            <w:tcW w:w="2474" w:type="dxa"/>
            <w:shd w:val="clear" w:color="auto" w:fill="E2EFD9" w:themeFill="accent6" w:themeFillTint="33"/>
            <w:vAlign w:val="center"/>
          </w:tcPr>
          <w:p w14:paraId="5F5A64D4" w14:textId="05142678" w:rsidR="00B41B9E" w:rsidRPr="00F537BD" w:rsidRDefault="00B41B9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Posúdenie hospodárnosti</w:t>
            </w:r>
          </w:p>
        </w:tc>
        <w:tc>
          <w:tcPr>
            <w:tcW w:w="11413" w:type="dxa"/>
            <w:shd w:val="clear" w:color="auto" w:fill="FFFFFF" w:themeFill="background1"/>
            <w:vAlign w:val="center"/>
          </w:tcPr>
          <w:p w14:paraId="304835BB" w14:textId="77777777" w:rsidR="00A15B04" w:rsidRPr="00F537BD" w:rsidRDefault="00A15B04"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sz w:val="18"/>
                <w:szCs w:val="18"/>
              </w:rPr>
              <w:t>kontrola  hospodárnosti a účelnosti výdavkov, ktorú vykonáva PPA ex-</w:t>
            </w:r>
            <w:proofErr w:type="spellStart"/>
            <w:r w:rsidRPr="00F537BD">
              <w:rPr>
                <w:rFonts w:asciiTheme="minorHAnsi" w:hAnsiTheme="minorHAnsi" w:cstheme="minorHAnsi"/>
                <w:sz w:val="18"/>
                <w:szCs w:val="18"/>
              </w:rPr>
              <w:t>ante</w:t>
            </w:r>
            <w:proofErr w:type="spellEnd"/>
            <w:r w:rsidRPr="00F537BD">
              <w:rPr>
                <w:rFonts w:asciiTheme="minorHAnsi" w:hAnsiTheme="minorHAnsi" w:cstheme="minorHAnsi"/>
                <w:sz w:val="18"/>
                <w:szCs w:val="18"/>
              </w:rPr>
              <w:t xml:space="preserve">  v zmysle kapitoly 7.3.2 príručky pre prijímateľa LEADER</w:t>
            </w:r>
          </w:p>
          <w:p w14:paraId="29DB0D75" w14:textId="75B294D8" w:rsidR="00C8330C" w:rsidRPr="00F537BD" w:rsidRDefault="00A15B04" w:rsidP="002720F5">
            <w:pPr>
              <w:pStyle w:val="SRKNorm"/>
              <w:numPr>
                <w:ilvl w:val="0"/>
                <w:numId w:val="9"/>
              </w:numPr>
              <w:spacing w:before="0" w:after="0"/>
              <w:ind w:left="172" w:hanging="172"/>
              <w:rPr>
                <w:rFonts w:asciiTheme="minorHAnsi" w:hAnsiTheme="minorHAnsi" w:cstheme="minorHAnsi"/>
                <w:sz w:val="18"/>
                <w:szCs w:val="18"/>
              </w:rPr>
            </w:pPr>
            <w:r w:rsidRPr="00F537BD">
              <w:rPr>
                <w:rFonts w:asciiTheme="minorHAnsi" w:hAnsiTheme="minorHAnsi" w:cstheme="minorHAnsi"/>
                <w:bCs/>
                <w:iCs/>
                <w:sz w:val="18"/>
                <w:szCs w:val="18"/>
              </w:rPr>
              <w:t>PPA v prípade, ak výška výdavkov nárokovaných žiadateľom prevyšuje ceny identifikované PPA na základe nej vykonanom vlastnom overení hospodárnosti v zmysle ods. 10 kapitoly 7.3.2 príručky pre prijímateľa LEADER, určí či tieto výdavky pokladá za nehospodárne, ak áno, tak maximálna výška oprávnených výdavkov je výška oprávnených výdavkov stanovená PPA na základe nej vykonaného overenia hospodárnosti. Toleranciu cenového rozdielu (výdavok(y) nárokovaný prijímateľom/žiadateľom a cena(y) identifikovanej PPA) predstavuje</w:t>
            </w:r>
            <w:r w:rsidR="00D061DD" w:rsidRPr="00F537BD">
              <w:rPr>
                <w:rFonts w:asciiTheme="minorHAnsi" w:hAnsiTheme="minorHAnsi" w:cstheme="minorHAnsi"/>
                <w:bCs/>
                <w:iCs/>
                <w:sz w:val="18"/>
                <w:szCs w:val="18"/>
              </w:rPr>
              <w:t xml:space="preserve"> 20%</w:t>
            </w:r>
            <w:r w:rsidRPr="00F537BD">
              <w:rPr>
                <w:rFonts w:asciiTheme="minorHAnsi" w:hAnsiTheme="minorHAnsi" w:cstheme="minorHAnsi"/>
                <w:bCs/>
                <w:iCs/>
                <w:sz w:val="18"/>
                <w:szCs w:val="18"/>
              </w:rPr>
              <w:t xml:space="preserve">. </w:t>
            </w:r>
            <w:r w:rsidRPr="00F537BD">
              <w:rPr>
                <w:rFonts w:asciiTheme="minorHAnsi" w:hAnsiTheme="minorHAnsi" w:cstheme="minorHAnsi"/>
                <w:sz w:val="18"/>
                <w:szCs w:val="18"/>
              </w:rPr>
              <w:t xml:space="preserve">Tolerancia cenového rozdielu je určená vo vzťahu k výdavkom, ktoré tvoria celok, napr. samostatná zákazka (aplikuje sa len v prípade </w:t>
            </w:r>
            <w:r w:rsidR="00577D54" w:rsidRPr="00F537BD">
              <w:rPr>
                <w:rFonts w:asciiTheme="minorHAnsi" w:hAnsiTheme="minorHAnsi" w:cstheme="minorHAnsi"/>
                <w:sz w:val="18"/>
                <w:szCs w:val="18"/>
              </w:rPr>
              <w:t>jednorazovej</w:t>
            </w:r>
            <w:r w:rsidRPr="00F537BD">
              <w:rPr>
                <w:rFonts w:asciiTheme="minorHAnsi" w:hAnsiTheme="minorHAnsi" w:cstheme="minorHAnsi"/>
                <w:sz w:val="18"/>
                <w:szCs w:val="18"/>
              </w:rPr>
              <w:t xml:space="preserve"> platby a  skutočne vynaložených a zaplatených výdavkov v rámci realizácie projektu v zmysle kapitoly 7.3.1, ods.3)</w:t>
            </w:r>
          </w:p>
        </w:tc>
      </w:tr>
      <w:tr w:rsidR="00F537BD" w:rsidRPr="00F537BD" w14:paraId="77214157" w14:textId="77777777" w:rsidTr="00026AD5">
        <w:tc>
          <w:tcPr>
            <w:tcW w:w="2474" w:type="dxa"/>
            <w:shd w:val="clear" w:color="auto" w:fill="E2EFD9" w:themeFill="accent6" w:themeFillTint="33"/>
            <w:vAlign w:val="center"/>
          </w:tcPr>
          <w:p w14:paraId="4686C919"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Podmienky uplatnenia zjednodušeného vykazovania výdavkov</w:t>
            </w:r>
          </w:p>
        </w:tc>
        <w:tc>
          <w:tcPr>
            <w:tcW w:w="11413" w:type="dxa"/>
            <w:shd w:val="clear" w:color="auto" w:fill="FFFFFF" w:themeFill="background1"/>
            <w:vAlign w:val="center"/>
          </w:tcPr>
          <w:p w14:paraId="4B77E9E8" w14:textId="62BF75DA" w:rsidR="00C760BA" w:rsidRPr="00F537BD"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podmienky uvedené v bode 1.2 tejto prílohy relevantné pre vykazovanie výdavkov  formou </w:t>
            </w:r>
            <w:r w:rsidR="00577D54" w:rsidRPr="00F537BD">
              <w:rPr>
                <w:rFonts w:asciiTheme="minorHAnsi" w:hAnsiTheme="minorHAnsi" w:cstheme="minorHAnsi"/>
                <w:bCs/>
                <w:iCs/>
                <w:color w:val="auto"/>
                <w:sz w:val="18"/>
                <w:szCs w:val="18"/>
                <w:lang w:eastAsia="sk-SK"/>
              </w:rPr>
              <w:t>jednorazovej</w:t>
            </w:r>
            <w:r w:rsidRPr="00F537BD">
              <w:rPr>
                <w:rFonts w:asciiTheme="minorHAnsi" w:hAnsiTheme="minorHAnsi" w:cstheme="minorHAnsi"/>
                <w:bCs/>
                <w:iCs/>
                <w:color w:val="auto"/>
                <w:sz w:val="18"/>
                <w:szCs w:val="18"/>
                <w:lang w:eastAsia="sk-SK"/>
              </w:rPr>
              <w:t xml:space="preserve"> platby (návrh rozpočtu)</w:t>
            </w:r>
            <w:r w:rsidRPr="00F537BD">
              <w:rPr>
                <w:rFonts w:asciiTheme="minorHAnsi" w:hAnsiTheme="minorHAnsi" w:cstheme="minorHAnsi"/>
                <w:color w:val="auto"/>
                <w:sz w:val="18"/>
                <w:szCs w:val="18"/>
              </w:rPr>
              <w:t xml:space="preserve"> </w:t>
            </w:r>
          </w:p>
          <w:p w14:paraId="4064D3E1" w14:textId="50174196" w:rsidR="009E7A3E" w:rsidRPr="00F537BD" w:rsidRDefault="00C760BA" w:rsidP="002720F5">
            <w:pPr>
              <w:pStyle w:val="Odsekzoznamu"/>
              <w:numPr>
                <w:ilvl w:val="0"/>
                <w:numId w:val="25"/>
              </w:numPr>
              <w:autoSpaceDE w:val="0"/>
              <w:autoSpaceDN w:val="0"/>
              <w:adjustRightInd w:val="0"/>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podmienky uvedené v príručke pre prijímateľa LEADER, kapitola 7.3</w:t>
            </w:r>
            <w:r w:rsidR="00C27662" w:rsidRPr="00F537BD">
              <w:rPr>
                <w:rFonts w:asciiTheme="minorHAnsi" w:hAnsiTheme="minorHAnsi" w:cstheme="minorHAnsi"/>
                <w:color w:val="auto"/>
                <w:sz w:val="18"/>
                <w:szCs w:val="18"/>
              </w:rPr>
              <w:t xml:space="preserve"> </w:t>
            </w:r>
          </w:p>
        </w:tc>
      </w:tr>
      <w:tr w:rsidR="00F537BD" w:rsidRPr="00F537BD" w14:paraId="51AB7EA4" w14:textId="77777777" w:rsidTr="00026AD5">
        <w:tc>
          <w:tcPr>
            <w:tcW w:w="2474" w:type="dxa"/>
            <w:shd w:val="clear" w:color="auto" w:fill="E2EFD9" w:themeFill="accent6" w:themeFillTint="33"/>
            <w:vAlign w:val="center"/>
          </w:tcPr>
          <w:p w14:paraId="13A7EE5A" w14:textId="68E93EB1" w:rsidR="00C760BA" w:rsidRPr="00F537BD" w:rsidRDefault="00C760BA"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Stanovená metóda výpočtu oprávnených výdavkov</w:t>
            </w:r>
          </w:p>
        </w:tc>
        <w:tc>
          <w:tcPr>
            <w:tcW w:w="11413" w:type="dxa"/>
            <w:shd w:val="clear" w:color="auto" w:fill="FFFFFF" w:themeFill="background1"/>
            <w:vAlign w:val="center"/>
          </w:tcPr>
          <w:p w14:paraId="104443F0" w14:textId="77777777" w:rsidR="00C760BA" w:rsidRPr="00F537BD" w:rsidRDefault="00C760BA" w:rsidP="00C760BA">
            <w:pPr>
              <w:autoSpaceDN w:val="0"/>
              <w:spacing w:after="0"/>
              <w:contextualSpacing/>
              <w:rPr>
                <w:rFonts w:asciiTheme="minorHAnsi" w:hAnsiTheme="minorHAnsi" w:cstheme="minorHAnsi"/>
                <w:color w:val="auto"/>
                <w:sz w:val="18"/>
                <w:szCs w:val="18"/>
              </w:rPr>
            </w:pPr>
            <w:r w:rsidRPr="00F537BD">
              <w:rPr>
                <w:rFonts w:asciiTheme="minorHAnsi" w:hAnsiTheme="minorHAnsi" w:cstheme="minorHAnsi"/>
                <w:b/>
                <w:color w:val="auto"/>
                <w:sz w:val="18"/>
                <w:szCs w:val="18"/>
              </w:rPr>
              <w:t xml:space="preserve">JEDNORÁZOVA PLATBA </w:t>
            </w:r>
          </w:p>
          <w:p w14:paraId="45E441DC" w14:textId="7DF36559" w:rsidR="00EB16E2" w:rsidRPr="00EB16E2" w:rsidRDefault="00C760BA" w:rsidP="00EB16E2">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u w:val="single"/>
              </w:rPr>
              <w:lastRenderedPageBreak/>
              <w:t xml:space="preserve">Stanovená metóda výpočtu oprávnených výdavkov: </w:t>
            </w:r>
            <w:r w:rsidRPr="00F537BD">
              <w:rPr>
                <w:rFonts w:asciiTheme="minorHAnsi" w:hAnsiTheme="minorHAnsi" w:cstheme="minorHAnsi"/>
                <w:color w:val="auto"/>
                <w:sz w:val="18"/>
                <w:szCs w:val="18"/>
              </w:rPr>
              <w:t xml:space="preserve">PHZ, výkaz  - výmer, víťazná cenová ponuka, zmluva s dodávateľom, EKS, katalóg, </w:t>
            </w:r>
            <w:proofErr w:type="spellStart"/>
            <w:r w:rsidRPr="00F537BD">
              <w:rPr>
                <w:rFonts w:asciiTheme="minorHAnsi" w:hAnsiTheme="minorHAnsi" w:cstheme="minorHAnsi"/>
                <w:color w:val="auto"/>
                <w:sz w:val="18"/>
                <w:szCs w:val="18"/>
              </w:rPr>
              <w:t>printscreeny</w:t>
            </w:r>
            <w:proofErr w:type="spellEnd"/>
            <w:r w:rsidRPr="00F537BD">
              <w:rPr>
                <w:rFonts w:asciiTheme="minorHAnsi" w:hAnsiTheme="minorHAnsi" w:cstheme="minorHAnsi"/>
                <w:color w:val="auto"/>
                <w:sz w:val="18"/>
                <w:szCs w:val="18"/>
              </w:rPr>
              <w:t xml:space="preserve"> webových stránok vrátane čitateľnej informácie o cenách, zmluvy CRZ, ukončené zákazky v EKS  a iné.</w:t>
            </w:r>
            <w:del w:id="7" w:author="Lenka Valentová" w:date="2025-02-05T14:34:00Z">
              <w:r w:rsidR="00EB16E2" w:rsidDel="000F1646">
                <w:rPr>
                  <w:rFonts w:asciiTheme="minorHAnsi" w:hAnsiTheme="minorHAnsi" w:cstheme="minorHAnsi"/>
                  <w:color w:val="auto"/>
                  <w:sz w:val="18"/>
                  <w:szCs w:val="18"/>
                </w:rPr>
                <w:delText xml:space="preserve"> </w:delText>
              </w:r>
              <w:r w:rsidR="00EB16E2" w:rsidRPr="00EB16E2" w:rsidDel="000F1646">
                <w:rPr>
                  <w:rFonts w:asciiTheme="minorHAnsi" w:hAnsiTheme="minorHAnsi" w:cstheme="minorHAnsi"/>
                  <w:bCs/>
                  <w:color w:val="FF0000"/>
                  <w:sz w:val="20"/>
                  <w:szCs w:val="20"/>
                </w:rPr>
                <w:delText>Riadenie projektu max. do výšky 3% oprávnených nákladov na projekt</w:delText>
              </w:r>
              <w:r w:rsidR="00EB16E2" w:rsidDel="000F1646">
                <w:rPr>
                  <w:rFonts w:asciiTheme="minorHAnsi" w:hAnsiTheme="minorHAnsi" w:cstheme="minorHAnsi"/>
                  <w:bCs/>
                  <w:color w:val="FF0000"/>
                  <w:sz w:val="20"/>
                  <w:szCs w:val="20"/>
                </w:rPr>
                <w:delText>.</w:delText>
              </w:r>
              <w:r w:rsidR="00EB16E2" w:rsidDel="000F1646">
                <w:rPr>
                  <w:rStyle w:val="Odkaznapoznmkupodiarou"/>
                  <w:rFonts w:asciiTheme="minorHAnsi" w:hAnsiTheme="minorHAnsi" w:cstheme="minorHAnsi"/>
                  <w:bCs/>
                  <w:color w:val="FF0000"/>
                  <w:sz w:val="20"/>
                  <w:szCs w:val="20"/>
                </w:rPr>
                <w:footnoteReference w:id="3"/>
              </w:r>
            </w:del>
            <w:r w:rsidR="00EB16E2" w:rsidRPr="00EB16E2">
              <w:rPr>
                <w:rFonts w:eastAsia="Calibri" w:cs="Calibri"/>
                <w:color w:val="auto"/>
                <w:sz w:val="18"/>
                <w:szCs w:val="18"/>
              </w:rPr>
              <w:t xml:space="preserve"> </w:t>
            </w:r>
          </w:p>
          <w:p w14:paraId="2C6FA220" w14:textId="7D027142" w:rsidR="00A8561B" w:rsidRPr="00F537BD" w:rsidRDefault="00A8561B" w:rsidP="00A8561B">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eastAsia="Calibri" w:cs="Calibri"/>
                <w:color w:val="auto"/>
                <w:sz w:val="18"/>
                <w:szCs w:val="18"/>
              </w:rPr>
              <w:t xml:space="preserve">V prípade  </w:t>
            </w:r>
            <w:r w:rsidRPr="00EB16E2">
              <w:rPr>
                <w:rFonts w:eastAsia="Calibri" w:cs="Calibri"/>
                <w:strike/>
                <w:color w:val="00B050"/>
                <w:sz w:val="18"/>
                <w:szCs w:val="18"/>
              </w:rPr>
              <w:t>podopatrenia 6.4, podopatrenia 4.2,</w:t>
            </w:r>
            <w:r w:rsidRPr="00EB16E2">
              <w:rPr>
                <w:rFonts w:eastAsia="Calibri" w:cs="Calibri"/>
                <w:color w:val="00B050"/>
                <w:sz w:val="18"/>
                <w:szCs w:val="18"/>
              </w:rPr>
              <w:t xml:space="preserve"> </w:t>
            </w:r>
            <w:r w:rsidRPr="00F537BD">
              <w:rPr>
                <w:rFonts w:eastAsia="Calibri" w:cs="Calibri"/>
                <w:color w:val="auto"/>
                <w:sz w:val="18"/>
                <w:szCs w:val="18"/>
              </w:rPr>
              <w:t xml:space="preserve">podopatrenia 7.2, podopatrenia 7.4, podopatrenia 7.5, </w:t>
            </w:r>
            <w:r w:rsidRPr="00EB16E2">
              <w:rPr>
                <w:rFonts w:eastAsia="Calibri" w:cs="Calibri"/>
                <w:strike/>
                <w:color w:val="00B050"/>
                <w:sz w:val="18"/>
                <w:szCs w:val="18"/>
              </w:rPr>
              <w:t>podopatrenia 7.6,</w:t>
            </w:r>
            <w:r w:rsidRPr="00EB16E2">
              <w:rPr>
                <w:rFonts w:eastAsia="Calibri" w:cs="Calibri"/>
                <w:color w:val="00B050"/>
                <w:sz w:val="18"/>
                <w:szCs w:val="18"/>
              </w:rPr>
              <w:t xml:space="preserve"> </w:t>
            </w:r>
            <w:r w:rsidRPr="00F537BD">
              <w:rPr>
                <w:rFonts w:eastAsia="Calibri" w:cs="Calibri"/>
                <w:color w:val="auto"/>
                <w:sz w:val="18"/>
                <w:szCs w:val="18"/>
              </w:rPr>
              <w:t xml:space="preserve">ktorých celkové výdavky projektu presahujú sumu 100 000 EUR (bez ohľadu na intenzitu pomoci) nebude uplatňovaná jednorazová platba v rámci zjednodušeného vykazovania výdavkov. </w:t>
            </w:r>
            <w:r w:rsidRPr="00F537BD">
              <w:rPr>
                <w:rFonts w:eastAsia="Calibri" w:cs="Calibri"/>
                <w:color w:val="auto"/>
                <w:sz w:val="18"/>
                <w:szCs w:val="18"/>
                <w:shd w:val="clear" w:color="auto" w:fill="FFFFFF"/>
              </w:rPr>
              <w:t xml:space="preserve">Žiadateľ/prijímateľ je povinný postupovať v zmysle </w:t>
            </w:r>
            <w:r w:rsidRPr="00F537BD">
              <w:rPr>
                <w:rFonts w:eastAsia="Calibri" w:cs="Calibri"/>
                <w:color w:val="auto"/>
                <w:sz w:val="18"/>
                <w:szCs w:val="18"/>
              </w:rPr>
              <w:t xml:space="preserve"> </w:t>
            </w:r>
            <w:r w:rsidRPr="00EB16E2">
              <w:rPr>
                <w:rFonts w:eastAsia="Calibri" w:cs="Calibri"/>
                <w:strike/>
                <w:color w:val="00B050"/>
                <w:sz w:val="18"/>
                <w:szCs w:val="18"/>
              </w:rPr>
              <w:t>zákona o verejnom obstarávaní</w:t>
            </w:r>
            <w:r w:rsidRPr="00EB16E2">
              <w:rPr>
                <w:rFonts w:eastAsia="Calibri" w:cs="Calibri"/>
                <w:color w:val="00B050"/>
                <w:sz w:val="18"/>
                <w:szCs w:val="18"/>
              </w:rPr>
              <w:t xml:space="preserve"> </w:t>
            </w:r>
            <w:r w:rsidR="00EB16E2">
              <w:rPr>
                <w:rFonts w:eastAsia="Calibri" w:cs="Calibri"/>
                <w:color w:val="auto"/>
                <w:sz w:val="18"/>
                <w:szCs w:val="18"/>
              </w:rPr>
              <w:t xml:space="preserve"> </w:t>
            </w:r>
            <w:r w:rsidR="00EB16E2" w:rsidRPr="00EB16E2">
              <w:rPr>
                <w:rFonts w:eastAsia="Calibri" w:cs="Calibri"/>
                <w:color w:val="FF0000"/>
                <w:sz w:val="18"/>
                <w:szCs w:val="18"/>
              </w:rPr>
              <w:t>ZVO</w:t>
            </w:r>
            <w:r w:rsidR="00EB16E2">
              <w:rPr>
                <w:rFonts w:eastAsia="Calibri" w:cs="Calibri"/>
                <w:color w:val="auto"/>
                <w:sz w:val="18"/>
                <w:szCs w:val="18"/>
              </w:rPr>
              <w:t xml:space="preserve"> </w:t>
            </w:r>
            <w:r w:rsidRPr="00F537BD">
              <w:rPr>
                <w:rFonts w:eastAsia="Calibri" w:cs="Calibri"/>
                <w:color w:val="auto"/>
                <w:sz w:val="18"/>
                <w:szCs w:val="18"/>
              </w:rPr>
              <w:t>alebo prostredníctvom Usmernenia č.8</w:t>
            </w:r>
            <w:r w:rsidR="00EB16E2">
              <w:rPr>
                <w:rFonts w:eastAsia="Calibri" w:cs="Calibri"/>
                <w:color w:val="auto"/>
                <w:sz w:val="18"/>
                <w:szCs w:val="18"/>
              </w:rPr>
              <w:t xml:space="preserve"> </w:t>
            </w:r>
            <w:r w:rsidR="00C56AB9">
              <w:rPr>
                <w:rFonts w:eastAsia="Calibri" w:cs="Calibri"/>
                <w:color w:val="FF0000"/>
                <w:sz w:val="18"/>
                <w:szCs w:val="18"/>
              </w:rPr>
              <w:t xml:space="preserve"> </w:t>
            </w:r>
            <w:r w:rsidRPr="00F537BD">
              <w:rPr>
                <w:rFonts w:eastAsia="Calibri" w:cs="Calibri"/>
                <w:color w:val="auto"/>
                <w:sz w:val="18"/>
                <w:szCs w:val="18"/>
              </w:rPr>
              <w:t xml:space="preserve"> </w:t>
            </w:r>
            <w:r w:rsidRPr="00EB16E2">
              <w:rPr>
                <w:rFonts w:eastAsia="Calibri" w:cs="Calibri"/>
                <w:strike/>
                <w:color w:val="00B050"/>
                <w:sz w:val="18"/>
                <w:szCs w:val="18"/>
              </w:rPr>
              <w:t>Pôdohospodárskej platobnej agentúry k obstarávaniu tovarov, stavebných prác a služieb financovaných z PRV SR 2014 – 2022.</w:t>
            </w:r>
            <w:r w:rsidRPr="00EB16E2">
              <w:rPr>
                <w:rFonts w:eastAsia="Calibri" w:cs="Calibri"/>
                <w:color w:val="00B050"/>
                <w:sz w:val="18"/>
                <w:szCs w:val="18"/>
              </w:rPr>
              <w:t xml:space="preserve"> </w:t>
            </w:r>
          </w:p>
        </w:tc>
      </w:tr>
      <w:tr w:rsidR="00F537BD" w:rsidRPr="00F537BD" w14:paraId="0C4D7976" w14:textId="77777777" w:rsidTr="00026AD5">
        <w:tc>
          <w:tcPr>
            <w:tcW w:w="2474" w:type="dxa"/>
            <w:shd w:val="clear" w:color="auto" w:fill="E2EFD9" w:themeFill="accent6" w:themeFillTint="33"/>
            <w:vAlign w:val="center"/>
          </w:tcPr>
          <w:p w14:paraId="6F2A6216" w14:textId="43F8DCA7" w:rsidR="00C760BA" w:rsidRPr="00F537BD" w:rsidRDefault="00C760BA" w:rsidP="00C760BA">
            <w:pPr>
              <w:autoSpaceDE w:val="0"/>
              <w:autoSpaceDN w:val="0"/>
              <w:adjustRightInd w:val="0"/>
              <w:spacing w:after="0" w:line="240" w:lineRule="auto"/>
              <w:jc w:val="center"/>
              <w:rPr>
                <w:rFonts w:asciiTheme="minorHAnsi" w:hAnsiTheme="minorHAnsi" w:cstheme="minorHAnsi"/>
                <w:b/>
                <w:color w:val="auto"/>
                <w:sz w:val="18"/>
                <w:szCs w:val="18"/>
              </w:rPr>
            </w:pPr>
            <w:r w:rsidRPr="00F537BD">
              <w:rPr>
                <w:b/>
                <w:color w:val="auto"/>
                <w:sz w:val="18"/>
                <w:szCs w:val="18"/>
              </w:rPr>
              <w:lastRenderedPageBreak/>
              <w:t xml:space="preserve">Dokumentácia k </w:t>
            </w:r>
            <w:r w:rsidRPr="00F537BD">
              <w:rPr>
                <w:b/>
                <w:color w:val="auto"/>
                <w:sz w:val="18"/>
                <w:szCs w:val="18"/>
              </w:rPr>
              <w:br/>
              <w:t>žiadosti o NFP</w:t>
            </w:r>
          </w:p>
        </w:tc>
        <w:tc>
          <w:tcPr>
            <w:tcW w:w="11413" w:type="dxa"/>
            <w:shd w:val="clear" w:color="auto" w:fill="FFFFFF" w:themeFill="background1"/>
            <w:vAlign w:val="center"/>
          </w:tcPr>
          <w:p w14:paraId="3D35CDC8" w14:textId="1BD43125" w:rsidR="00C760BA" w:rsidRPr="00F537BD" w:rsidRDefault="00C760BA" w:rsidP="002720F5">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v zmysle Prílohy 6B príručky pre prijímateľa LEADER</w:t>
            </w:r>
          </w:p>
          <w:p w14:paraId="37618152" w14:textId="77777777" w:rsidR="00435A30" w:rsidRPr="00F537BD" w:rsidRDefault="00435A30" w:rsidP="00435A30">
            <w:pPr>
              <w:pStyle w:val="Odsekzoznamu"/>
              <w:numPr>
                <w:ilvl w:val="0"/>
                <w:numId w:val="17"/>
              </w:numPr>
              <w:autoSpaceDE w:val="0"/>
              <w:autoSpaceDN w:val="0"/>
              <w:adjustRightInd w:val="0"/>
              <w:spacing w:after="0" w:line="240" w:lineRule="auto"/>
              <w:ind w:left="170" w:hanging="170"/>
              <w:rPr>
                <w:color w:val="auto"/>
                <w:sz w:val="18"/>
                <w:szCs w:val="18"/>
              </w:rPr>
            </w:pPr>
            <w:r w:rsidRPr="00F537BD">
              <w:rPr>
                <w:color w:val="auto"/>
                <w:sz w:val="18"/>
                <w:szCs w:val="18"/>
              </w:rPr>
              <w:t xml:space="preserve">predkladá sa spôsob stanovenia návrhu rozpočtu </w:t>
            </w:r>
          </w:p>
          <w:p w14:paraId="4801E8D1" w14:textId="6D1C57D4" w:rsidR="00EB16E2" w:rsidRPr="00F44444" w:rsidRDefault="00C760BA" w:rsidP="00F44444">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color w:val="auto"/>
                <w:sz w:val="18"/>
                <w:szCs w:val="18"/>
              </w:rPr>
              <w:t xml:space="preserve">nepredkladá sa VO/O (v prípade, ak žiadateľ VO/O predloží, PPA  nie je </w:t>
            </w:r>
            <w:r w:rsidRPr="00F537BD">
              <w:rPr>
                <w:rFonts w:asciiTheme="minorHAnsi" w:hAnsiTheme="minorHAnsi" w:cstheme="minorHAnsi"/>
                <w:color w:val="auto"/>
                <w:sz w:val="18"/>
                <w:szCs w:val="18"/>
              </w:rPr>
              <w:t xml:space="preserve">povinná vykonávať kontrolu VO/O </w:t>
            </w:r>
            <w:proofErr w:type="spellStart"/>
            <w:r w:rsidRPr="00F537BD">
              <w:rPr>
                <w:rFonts w:asciiTheme="minorHAnsi" w:hAnsiTheme="minorHAnsi" w:cstheme="minorHAnsi"/>
                <w:color w:val="auto"/>
                <w:sz w:val="18"/>
                <w:szCs w:val="18"/>
              </w:rPr>
              <w:t>t.j</w:t>
            </w:r>
            <w:proofErr w:type="spellEnd"/>
            <w:r w:rsidRPr="00F537BD">
              <w:rPr>
                <w:rFonts w:asciiTheme="minorHAnsi" w:hAnsiTheme="minorHAnsi" w:cstheme="minorHAnsi"/>
                <w:color w:val="auto"/>
                <w:sz w:val="18"/>
                <w:szCs w:val="18"/>
              </w:rPr>
              <w:t>. kontrolu celého procesu VO/O počnúc zverejnením výzvy až po uzavretie rámcovej zmluvy</w:t>
            </w:r>
            <w:r w:rsidR="00EB16E2">
              <w:rPr>
                <w:rFonts w:asciiTheme="minorHAnsi" w:hAnsiTheme="minorHAnsi" w:cstheme="minorHAnsi"/>
                <w:color w:val="auto"/>
                <w:sz w:val="18"/>
                <w:szCs w:val="18"/>
              </w:rPr>
              <w:t>.</w:t>
            </w:r>
          </w:p>
        </w:tc>
      </w:tr>
      <w:tr w:rsidR="00F537BD" w:rsidRPr="00F537BD" w14:paraId="680A7823" w14:textId="77777777" w:rsidTr="00026AD5">
        <w:tc>
          <w:tcPr>
            <w:tcW w:w="2474" w:type="dxa"/>
            <w:shd w:val="clear" w:color="auto" w:fill="E2EFD9" w:themeFill="accent6" w:themeFillTint="33"/>
            <w:vAlign w:val="center"/>
          </w:tcPr>
          <w:p w14:paraId="727FE396"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Dokumentácia k žiadosti o platbu</w:t>
            </w:r>
          </w:p>
        </w:tc>
        <w:tc>
          <w:tcPr>
            <w:tcW w:w="11413" w:type="dxa"/>
            <w:shd w:val="clear" w:color="auto" w:fill="FFFFFF" w:themeFill="background1"/>
            <w:vAlign w:val="center"/>
          </w:tcPr>
          <w:p w14:paraId="2F4AEA47" w14:textId="7717A48F" w:rsidR="009E7A3E" w:rsidRPr="00F537BD" w:rsidRDefault="009E7A3E" w:rsidP="002720F5">
            <w:pPr>
              <w:pStyle w:val="Odsekzoznamu"/>
              <w:numPr>
                <w:ilvl w:val="0"/>
                <w:numId w:val="6"/>
              </w:numPr>
              <w:spacing w:after="0" w:line="240" w:lineRule="auto"/>
              <w:ind w:left="170" w:hanging="170"/>
              <w:rPr>
                <w:rFonts w:asciiTheme="minorHAnsi" w:hAnsiTheme="minorHAnsi" w:cstheme="minorHAnsi"/>
                <w:color w:val="auto"/>
                <w:sz w:val="18"/>
                <w:szCs w:val="18"/>
              </w:rPr>
            </w:pPr>
            <w:r w:rsidRPr="00F537BD">
              <w:rPr>
                <w:rFonts w:asciiTheme="minorHAnsi" w:hAnsiTheme="minorHAnsi" w:cstheme="minorHAnsi"/>
                <w:color w:val="auto"/>
                <w:sz w:val="18"/>
                <w:szCs w:val="18"/>
              </w:rPr>
              <w:t>v zmysle kapitoly 6.7.3 Príručky pre prijímateľa LEADER</w:t>
            </w:r>
          </w:p>
        </w:tc>
      </w:tr>
      <w:tr w:rsidR="00F537BD" w:rsidRPr="00F537BD" w14:paraId="12CEF591" w14:textId="77777777" w:rsidTr="00026AD5">
        <w:tc>
          <w:tcPr>
            <w:tcW w:w="2474" w:type="dxa"/>
            <w:shd w:val="clear" w:color="auto" w:fill="E2EFD9" w:themeFill="accent6" w:themeFillTint="33"/>
            <w:vAlign w:val="center"/>
          </w:tcPr>
          <w:p w14:paraId="74AFC874" w14:textId="77777777" w:rsidR="009E7A3E" w:rsidRPr="00F537BD" w:rsidRDefault="009E7A3E" w:rsidP="00460843">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Spôsob výkonu kontroly</w:t>
            </w:r>
          </w:p>
        </w:tc>
        <w:tc>
          <w:tcPr>
            <w:tcW w:w="11413" w:type="dxa"/>
            <w:shd w:val="clear" w:color="auto" w:fill="FFFFFF" w:themeFill="background1"/>
            <w:vAlign w:val="center"/>
          </w:tcPr>
          <w:p w14:paraId="4B7696E7" w14:textId="504D13B7" w:rsidR="00C760BA" w:rsidRDefault="00C760BA" w:rsidP="00C56AB9">
            <w:pPr>
              <w:pStyle w:val="Default"/>
              <w:numPr>
                <w:ilvl w:val="0"/>
                <w:numId w:val="6"/>
              </w:numPr>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splnenie merateľných ukazovateľov (výstup a/alebo výsledok a/alebo činnosť, ktoré sú výstupom projektu) </w:t>
            </w:r>
          </w:p>
          <w:p w14:paraId="37FA2C6C" w14:textId="61BFE62A" w:rsidR="00C56AB9" w:rsidRPr="00C56AB9" w:rsidRDefault="00C56AB9" w:rsidP="00C56AB9">
            <w:pPr>
              <w:pStyle w:val="Odsekzoznamu"/>
              <w:numPr>
                <w:ilvl w:val="0"/>
                <w:numId w:val="6"/>
              </w:numPr>
              <w:autoSpaceDE w:val="0"/>
              <w:autoSpaceDN w:val="0"/>
              <w:adjustRightInd w:val="0"/>
              <w:spacing w:after="0" w:line="240" w:lineRule="auto"/>
              <w:ind w:left="247" w:hanging="283"/>
              <w:contextualSpacing w:val="0"/>
              <w:rPr>
                <w:color w:val="FF0000"/>
                <w:sz w:val="18"/>
                <w:szCs w:val="18"/>
              </w:rPr>
            </w:pPr>
            <w:r>
              <w:rPr>
                <w:color w:val="FF0000"/>
                <w:sz w:val="18"/>
                <w:szCs w:val="18"/>
              </w:rPr>
              <w:t>v</w:t>
            </w:r>
            <w:r w:rsidRPr="00C56AB9">
              <w:rPr>
                <w:color w:val="FF0000"/>
                <w:sz w:val="18"/>
                <w:szCs w:val="18"/>
              </w:rPr>
              <w:t xml:space="preserve"> prípade zjednodušeného vykazovania výdavkov budú Špecifické polia (bod 16 formulára ŽoNFP) zo strany žiadateľa doplnené o pole kde žiadateľ popíše špecifikácie výstupov projektu v zmysle rozpočtu projektu - </w:t>
            </w:r>
            <w:r w:rsidRPr="00C56AB9">
              <w:rPr>
                <w:rFonts w:cstheme="minorHAnsi"/>
                <w:color w:val="FF0000"/>
                <w:sz w:val="18"/>
                <w:szCs w:val="18"/>
              </w:rPr>
              <w:t>výstup a/alebo výsledok a/alebo činnosť</w:t>
            </w:r>
            <w:r w:rsidRPr="00C56AB9">
              <w:rPr>
                <w:color w:val="FF0000"/>
                <w:sz w:val="18"/>
                <w:szCs w:val="18"/>
              </w:rPr>
              <w:t xml:space="preserve">, ktorý musí predstavovať kvantifikáciu toho, čo sa realizáciou projektu za požadované výdavky dosiahne. V prípade, ak pri každej ŽoP, v ktorej budú deklarované oprávnené výdavky nebude preukázané </w:t>
            </w:r>
            <w:r w:rsidRPr="00C56AB9">
              <w:rPr>
                <w:rFonts w:asciiTheme="minorHAnsi" w:hAnsiTheme="minorHAnsi" w:cstheme="minorHAnsi"/>
                <w:color w:val="FF0000"/>
                <w:sz w:val="18"/>
                <w:szCs w:val="18"/>
              </w:rPr>
              <w:t xml:space="preserve">splnenie merateľných ukazovateľov (výstup a/alebo výsledok a/alebo činnosť, ktoré sú výstupom projektu v zmysle </w:t>
            </w:r>
            <w:r w:rsidRPr="00C56AB9">
              <w:rPr>
                <w:color w:val="FF0000"/>
                <w:sz w:val="18"/>
                <w:szCs w:val="18"/>
              </w:rPr>
              <w:t>bodu 16 formulára ŽoNFP</w:t>
            </w:r>
            <w:r w:rsidRPr="00C56AB9">
              <w:rPr>
                <w:rFonts w:asciiTheme="minorHAnsi" w:hAnsiTheme="minorHAnsi" w:cstheme="minorHAnsi"/>
                <w:color w:val="FF0000"/>
                <w:sz w:val="18"/>
                <w:szCs w:val="18"/>
              </w:rPr>
              <w:t xml:space="preserve">) </w:t>
            </w:r>
            <w:r w:rsidRPr="00C56AB9">
              <w:rPr>
                <w:rFonts w:cstheme="minorHAnsi"/>
                <w:color w:val="FF0000"/>
                <w:sz w:val="18"/>
                <w:szCs w:val="18"/>
              </w:rPr>
              <w:t xml:space="preserve">PPA uplatní korekciu 100% na </w:t>
            </w:r>
            <w:r w:rsidRPr="00C56AB9">
              <w:rPr>
                <w:rFonts w:cstheme="minorHAnsi"/>
                <w:iCs/>
                <w:color w:val="FF0000"/>
                <w:sz w:val="18"/>
                <w:szCs w:val="18"/>
              </w:rPr>
              <w:t xml:space="preserve">deklarované </w:t>
            </w:r>
            <w:r w:rsidRPr="00C56AB9">
              <w:rPr>
                <w:rFonts w:cstheme="minorHAnsi"/>
                <w:color w:val="FF0000"/>
                <w:sz w:val="18"/>
                <w:szCs w:val="18"/>
              </w:rPr>
              <w:t>výdavky</w:t>
            </w:r>
            <w:r w:rsidRPr="00C56AB9">
              <w:rPr>
                <w:bCs/>
                <w:color w:val="FF0000"/>
                <w:sz w:val="18"/>
                <w:szCs w:val="18"/>
              </w:rPr>
              <w:t>.</w:t>
            </w:r>
          </w:p>
          <w:p w14:paraId="19EDB665" w14:textId="22B1C009" w:rsidR="00C56AB9" w:rsidRPr="00C56AB9" w:rsidRDefault="00C56AB9" w:rsidP="00C56AB9">
            <w:pPr>
              <w:pStyle w:val="Odsekzoznamu"/>
              <w:numPr>
                <w:ilvl w:val="0"/>
                <w:numId w:val="6"/>
              </w:numPr>
              <w:autoSpaceDE w:val="0"/>
              <w:autoSpaceDN w:val="0"/>
              <w:adjustRightInd w:val="0"/>
              <w:spacing w:after="0" w:line="240" w:lineRule="auto"/>
              <w:ind w:left="247" w:hanging="283"/>
              <w:contextualSpacing w:val="0"/>
              <w:rPr>
                <w:color w:val="FF0000"/>
                <w:sz w:val="18"/>
                <w:szCs w:val="18"/>
              </w:rPr>
            </w:pPr>
            <w:r w:rsidRPr="00C56AB9">
              <w:rPr>
                <w:rFonts w:eastAsia="Calibri" w:cs="Calibri"/>
                <w:color w:val="FF0000"/>
                <w:sz w:val="18"/>
                <w:szCs w:val="18"/>
              </w:rPr>
              <w:t xml:space="preserve">V prípade  podopatrenia 7.2, podopatrenia 7.4, podopatrenia 7.5, ktorých celkové výdavky projektu presahujú sumu 100 000 EUR (bez ohľadu na intenzitu pomoci) nebude uplatňovaná jednorazová platba v rámci zjednodušeného vykazovania výdavkov a PPA vykonáva kontrolu verejného obstarávania/obstarávania v zmysle kapitoly 7.3.2, ods. 11, písm. b) príručky pre prijímateľa LEDAER. </w:t>
            </w:r>
          </w:p>
          <w:p w14:paraId="1F87EECA" w14:textId="77777777" w:rsidR="00C760BA" w:rsidRPr="00F537BD" w:rsidRDefault="00C760BA" w:rsidP="00C56AB9">
            <w:pPr>
              <w:pStyle w:val="Default"/>
              <w:numPr>
                <w:ilvl w:val="0"/>
                <w:numId w:val="6"/>
              </w:numPr>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skutočné dodanie tovarov, poskytnutie služieb a vykonanie stavebných prác, deklarovaných na faktúrach a iných relevantných dokladoch a požadovanej dokumentácii, ktorú predložil prijímateľ  ako súčasť ŽoP, v zmysle kapitoly 6.7.3 príručky pre prijímateľa LEADER</w:t>
            </w:r>
          </w:p>
          <w:p w14:paraId="3CE0912D" w14:textId="77777777" w:rsidR="00C760BA" w:rsidRPr="00F537BD" w:rsidRDefault="00C760BA" w:rsidP="00C56AB9">
            <w:pPr>
              <w:pStyle w:val="Odsekzoznamu"/>
              <w:numPr>
                <w:ilvl w:val="0"/>
                <w:numId w:val="6"/>
              </w:numPr>
              <w:spacing w:after="0" w:line="240" w:lineRule="auto"/>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 xml:space="preserve">kontrola </w:t>
            </w:r>
            <w:r w:rsidRPr="00F537BD">
              <w:rPr>
                <w:rFonts w:asciiTheme="minorHAnsi" w:hAnsiTheme="minorHAnsi" w:cstheme="minorHAnsi"/>
                <w:bCs/>
                <w:color w:val="auto"/>
                <w:sz w:val="18"/>
                <w:szCs w:val="18"/>
                <w:lang w:eastAsia="sk-SK"/>
              </w:rPr>
              <w:t>maximálnej výšky oprávnených výdavkov stanovenej v katalógu cien (tzv. strop pre oprávnené výdavky)</w:t>
            </w:r>
          </w:p>
          <w:p w14:paraId="0E2E445E" w14:textId="77777777" w:rsidR="00C760BA" w:rsidRPr="00F537BD" w:rsidRDefault="00C760BA" w:rsidP="00C56AB9">
            <w:pPr>
              <w:pStyle w:val="Odsekzoznamu"/>
              <w:numPr>
                <w:ilvl w:val="0"/>
                <w:numId w:val="6"/>
              </w:numPr>
              <w:spacing w:after="0" w:line="240" w:lineRule="auto"/>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kontrola výdavkov skutočne vynaložených a zaplatených v rámci realizácie projektu v zmysle kapitoly 7.3.1, ods.3 (ak relevantné)</w:t>
            </w:r>
          </w:p>
          <w:p w14:paraId="7021E394" w14:textId="77777777" w:rsidR="00F44444" w:rsidRDefault="00C760BA" w:rsidP="00C56AB9">
            <w:pPr>
              <w:pStyle w:val="Odsekzoznamu"/>
              <w:numPr>
                <w:ilvl w:val="0"/>
                <w:numId w:val="6"/>
              </w:numPr>
              <w:autoSpaceDE w:val="0"/>
              <w:autoSpaceDN w:val="0"/>
              <w:adjustRightInd w:val="0"/>
              <w:spacing w:after="0" w:line="240" w:lineRule="auto"/>
              <w:ind w:left="247" w:hanging="283"/>
              <w:rPr>
                <w:rFonts w:asciiTheme="minorHAnsi" w:hAnsiTheme="minorHAnsi" w:cstheme="minorHAnsi"/>
                <w:color w:val="auto"/>
                <w:sz w:val="18"/>
                <w:szCs w:val="18"/>
              </w:rPr>
            </w:pPr>
            <w:r w:rsidRPr="00F537BD">
              <w:rPr>
                <w:rFonts w:asciiTheme="minorHAnsi" w:hAnsiTheme="minorHAnsi" w:cstheme="minorHAnsi"/>
                <w:color w:val="auto"/>
                <w:sz w:val="18"/>
                <w:szCs w:val="18"/>
              </w:rPr>
              <w:t>finančné prostriedky boli skutočne vynaložené na realizáciu aktivít projektu</w:t>
            </w:r>
          </w:p>
          <w:p w14:paraId="16AA0001" w14:textId="6F2EC3FE" w:rsidR="009E7A3E" w:rsidRPr="00F44444" w:rsidRDefault="00C760BA" w:rsidP="00C56AB9">
            <w:pPr>
              <w:pStyle w:val="Odsekzoznamu"/>
              <w:numPr>
                <w:ilvl w:val="0"/>
                <w:numId w:val="6"/>
              </w:numPr>
              <w:autoSpaceDE w:val="0"/>
              <w:autoSpaceDN w:val="0"/>
              <w:adjustRightInd w:val="0"/>
              <w:spacing w:after="0" w:line="240" w:lineRule="auto"/>
              <w:ind w:left="247" w:hanging="283"/>
              <w:rPr>
                <w:rFonts w:asciiTheme="minorHAnsi" w:hAnsiTheme="minorHAnsi" w:cstheme="minorHAnsi"/>
                <w:color w:val="auto"/>
                <w:sz w:val="18"/>
                <w:szCs w:val="18"/>
              </w:rPr>
            </w:pPr>
            <w:r w:rsidRPr="00F44444">
              <w:rPr>
                <w:rFonts w:asciiTheme="minorHAnsi" w:hAnsiTheme="minorHAnsi" w:cstheme="minorHAnsi"/>
                <w:color w:val="auto"/>
                <w:sz w:val="18"/>
                <w:szCs w:val="18"/>
              </w:rPr>
              <w:t>skutočný stav zodpovedá opísanej realizácii činností/aktivít projektu</w:t>
            </w:r>
            <w:r w:rsidR="008F0FCF" w:rsidRPr="00F44444">
              <w:rPr>
                <w:color w:val="auto"/>
              </w:rPr>
              <w:t xml:space="preserve"> </w:t>
            </w:r>
          </w:p>
        </w:tc>
      </w:tr>
      <w:tr w:rsidR="00F537BD" w:rsidRPr="00F537BD" w14:paraId="65538A31" w14:textId="77777777" w:rsidTr="00C760BA">
        <w:trPr>
          <w:trHeight w:val="142"/>
        </w:trPr>
        <w:tc>
          <w:tcPr>
            <w:tcW w:w="2474" w:type="dxa"/>
            <w:shd w:val="clear" w:color="auto" w:fill="E2EFD9" w:themeFill="accent6" w:themeFillTint="33"/>
            <w:vAlign w:val="center"/>
          </w:tcPr>
          <w:p w14:paraId="2234B37B" w14:textId="6E38BDE6" w:rsidR="00C760BA" w:rsidRPr="00F537BD" w:rsidRDefault="00C760BA" w:rsidP="00553027">
            <w:pPr>
              <w:autoSpaceDE w:val="0"/>
              <w:autoSpaceDN w:val="0"/>
              <w:adjustRightInd w:val="0"/>
              <w:spacing w:after="0" w:line="240" w:lineRule="auto"/>
              <w:jc w:val="center"/>
              <w:rPr>
                <w:rFonts w:asciiTheme="minorHAnsi" w:hAnsiTheme="minorHAnsi" w:cstheme="minorHAnsi"/>
                <w:b/>
                <w:color w:val="auto"/>
                <w:sz w:val="18"/>
                <w:szCs w:val="18"/>
              </w:rPr>
            </w:pPr>
            <w:r w:rsidRPr="00F537BD">
              <w:rPr>
                <w:rFonts w:asciiTheme="minorHAnsi" w:hAnsiTheme="minorHAnsi" w:cstheme="minorHAnsi"/>
                <w:b/>
                <w:color w:val="auto"/>
                <w:sz w:val="18"/>
                <w:szCs w:val="18"/>
              </w:rPr>
              <w:t xml:space="preserve">Korekcia </w:t>
            </w:r>
          </w:p>
        </w:tc>
        <w:tc>
          <w:tcPr>
            <w:tcW w:w="11413" w:type="dxa"/>
            <w:shd w:val="clear" w:color="auto" w:fill="auto"/>
            <w:vAlign w:val="center"/>
          </w:tcPr>
          <w:p w14:paraId="268115C9" w14:textId="7923312C" w:rsidR="00553027" w:rsidRPr="00F537BD" w:rsidRDefault="00C760BA"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F537BD">
              <w:rPr>
                <w:color w:val="auto"/>
                <w:sz w:val="18"/>
                <w:szCs w:val="18"/>
              </w:rPr>
              <w:t xml:space="preserve">ak pri každej ŽoP, v ktorej budú deklarované oprávnené výdavky nebude preukázané  </w:t>
            </w:r>
            <w:r w:rsidRPr="00F537BD">
              <w:rPr>
                <w:rFonts w:asciiTheme="minorHAnsi" w:hAnsiTheme="minorHAnsi" w:cstheme="minorHAnsi"/>
                <w:color w:val="auto"/>
                <w:sz w:val="18"/>
                <w:szCs w:val="18"/>
              </w:rPr>
              <w:t xml:space="preserve">splnenie merateľných ukazovateľov (výstup a/alebo výsledok a/alebo činnosť, ktoré sú výstupom projektu ) </w:t>
            </w:r>
            <w:r w:rsidRPr="00F537BD">
              <w:rPr>
                <w:rFonts w:cstheme="minorHAnsi"/>
                <w:color w:val="auto"/>
                <w:sz w:val="18"/>
                <w:szCs w:val="18"/>
              </w:rPr>
              <w:t xml:space="preserve">PPA uplatní korekciu 100% na </w:t>
            </w:r>
            <w:r w:rsidRPr="00F537BD">
              <w:rPr>
                <w:rFonts w:cstheme="minorHAnsi"/>
                <w:iCs/>
                <w:color w:val="auto"/>
                <w:sz w:val="18"/>
                <w:szCs w:val="18"/>
              </w:rPr>
              <w:t xml:space="preserve">deklarované </w:t>
            </w:r>
            <w:r w:rsidRPr="00F537BD">
              <w:rPr>
                <w:rFonts w:cstheme="minorHAnsi"/>
                <w:color w:val="auto"/>
                <w:sz w:val="18"/>
                <w:szCs w:val="18"/>
              </w:rPr>
              <w:t>výdavky</w:t>
            </w:r>
            <w:r w:rsidRPr="00F537BD">
              <w:rPr>
                <w:bCs/>
                <w:color w:val="auto"/>
                <w:sz w:val="18"/>
                <w:szCs w:val="18"/>
              </w:rPr>
              <w:t xml:space="preserve">.  </w:t>
            </w:r>
          </w:p>
          <w:p w14:paraId="6BB3A1D0" w14:textId="145603A7" w:rsidR="00553027" w:rsidRPr="00F537BD" w:rsidRDefault="00553027" w:rsidP="002720F5">
            <w:pPr>
              <w:pStyle w:val="Odsekzoznamu"/>
              <w:keepLines/>
              <w:widowControl w:val="0"/>
              <w:numPr>
                <w:ilvl w:val="0"/>
                <w:numId w:val="2"/>
              </w:numPr>
              <w:spacing w:after="0" w:line="240" w:lineRule="auto"/>
              <w:ind w:left="114" w:hanging="114"/>
              <w:rPr>
                <w:rFonts w:asciiTheme="minorHAnsi" w:hAnsiTheme="minorHAnsi" w:cstheme="minorHAnsi"/>
                <w:color w:val="auto"/>
                <w:sz w:val="16"/>
                <w:szCs w:val="16"/>
              </w:rPr>
            </w:pPr>
            <w:r w:rsidRPr="00F537BD">
              <w:rPr>
                <w:color w:val="auto"/>
                <w:sz w:val="18"/>
                <w:szCs w:val="18"/>
              </w:rPr>
              <w:t>PPA nevykonáva kontrolu VO, ani nepristúpi k aplikovaniu sankcií (korekcií) týkajúcich sa VO, ak sa  žiadateľovi/prijímateľovi má poskytnúť, resp. sa na realizáciu projektu poskytol príspevok v zmysle kapitoly 1, ods.2 tejto prílohy, t. j. príspevok má byť poskytnutý, resp. bol poskytnutý vo forme ZVV.</w:t>
            </w:r>
          </w:p>
        </w:tc>
      </w:tr>
    </w:tbl>
    <w:p w14:paraId="30C729FF" w14:textId="50EE66A4" w:rsidR="0059328F" w:rsidRPr="00F537BD" w:rsidRDefault="0059328F" w:rsidP="0076440C">
      <w:pPr>
        <w:rPr>
          <w:color w:val="auto"/>
          <w:lang w:eastAsia="sk-SK"/>
        </w:rPr>
      </w:pPr>
    </w:p>
    <w:p w14:paraId="64E48575" w14:textId="2DE0B837" w:rsidR="0059328F" w:rsidRPr="00F537BD" w:rsidRDefault="0059328F" w:rsidP="0076440C">
      <w:pPr>
        <w:rPr>
          <w:color w:val="auto"/>
          <w:lang w:eastAsia="sk-SK"/>
        </w:rPr>
      </w:pPr>
    </w:p>
    <w:p w14:paraId="2107E03D" w14:textId="463237DC" w:rsidR="0059328F" w:rsidRPr="00F537BD" w:rsidRDefault="0059328F" w:rsidP="0076440C">
      <w:pPr>
        <w:rPr>
          <w:color w:val="auto"/>
          <w:lang w:eastAsia="sk-SK"/>
        </w:rPr>
      </w:pPr>
    </w:p>
    <w:p w14:paraId="0F95D981" w14:textId="02C5D088" w:rsidR="0059328F" w:rsidRPr="00F537BD" w:rsidRDefault="0059328F" w:rsidP="0076440C">
      <w:pPr>
        <w:rPr>
          <w:color w:val="auto"/>
          <w:lang w:eastAsia="sk-SK"/>
        </w:rPr>
      </w:pPr>
    </w:p>
    <w:p w14:paraId="79DD9A64" w14:textId="4578D5E2" w:rsidR="0059328F" w:rsidRPr="00F537BD" w:rsidRDefault="0059328F" w:rsidP="0076440C">
      <w:pPr>
        <w:rPr>
          <w:color w:val="auto"/>
          <w:lang w:eastAsia="sk-SK"/>
        </w:rPr>
      </w:pPr>
    </w:p>
    <w:p w14:paraId="47B20AB4" w14:textId="14517FCC" w:rsidR="0059328F" w:rsidRPr="00F537BD" w:rsidRDefault="0059328F" w:rsidP="0076440C">
      <w:pPr>
        <w:rPr>
          <w:color w:val="auto"/>
          <w:lang w:eastAsia="sk-SK"/>
        </w:rPr>
      </w:pPr>
    </w:p>
    <w:p w14:paraId="15A077E0" w14:textId="482379C8" w:rsidR="0059328F" w:rsidRPr="00F537BD" w:rsidRDefault="0059328F" w:rsidP="0076440C">
      <w:pPr>
        <w:rPr>
          <w:color w:val="auto"/>
          <w:lang w:eastAsia="sk-SK"/>
        </w:rPr>
      </w:pPr>
    </w:p>
    <w:p w14:paraId="1403CA58" w14:textId="70765FE4" w:rsidR="0059328F" w:rsidRPr="00F537BD" w:rsidRDefault="0059328F" w:rsidP="0076440C">
      <w:pPr>
        <w:rPr>
          <w:color w:val="auto"/>
          <w:lang w:eastAsia="sk-SK"/>
        </w:rPr>
      </w:pPr>
    </w:p>
    <w:p w14:paraId="62CE3278" w14:textId="1C77926C" w:rsidR="0059328F" w:rsidRPr="00F537BD" w:rsidRDefault="0059328F" w:rsidP="0076440C">
      <w:pPr>
        <w:rPr>
          <w:color w:val="auto"/>
          <w:lang w:eastAsia="sk-SK"/>
        </w:rPr>
      </w:pPr>
    </w:p>
    <w:p w14:paraId="3238EA77" w14:textId="4C8797AB" w:rsidR="00D061DD" w:rsidRPr="00F537BD" w:rsidRDefault="00D061DD" w:rsidP="0076440C">
      <w:pPr>
        <w:rPr>
          <w:color w:val="auto"/>
          <w:lang w:eastAsia="sk-SK"/>
        </w:rPr>
      </w:pPr>
    </w:p>
    <w:p w14:paraId="521E7AE9" w14:textId="01A10C0F" w:rsidR="00D061DD" w:rsidRPr="00F537BD" w:rsidRDefault="00D061DD" w:rsidP="0076440C">
      <w:pPr>
        <w:rPr>
          <w:color w:val="auto"/>
          <w:lang w:eastAsia="sk-SK"/>
        </w:rPr>
      </w:pPr>
    </w:p>
    <w:p w14:paraId="134ACC58" w14:textId="5CD840D4" w:rsidR="00D061DD" w:rsidRPr="00F537BD" w:rsidRDefault="00D061DD" w:rsidP="0076440C">
      <w:pPr>
        <w:rPr>
          <w:color w:val="auto"/>
          <w:lang w:eastAsia="sk-SK"/>
        </w:rPr>
      </w:pPr>
    </w:p>
    <w:p w14:paraId="6F3BFC73" w14:textId="6B50B625" w:rsidR="002720F5" w:rsidRPr="00F537BD" w:rsidRDefault="002720F5" w:rsidP="0076440C">
      <w:pPr>
        <w:rPr>
          <w:color w:val="auto"/>
          <w:lang w:eastAsia="sk-SK"/>
        </w:rPr>
      </w:pPr>
    </w:p>
    <w:p w14:paraId="126898B7" w14:textId="42D6D497" w:rsidR="002720F5" w:rsidRPr="00F537BD" w:rsidRDefault="002720F5" w:rsidP="0076440C">
      <w:pPr>
        <w:rPr>
          <w:color w:val="auto"/>
          <w:lang w:eastAsia="sk-SK"/>
        </w:rPr>
      </w:pPr>
    </w:p>
    <w:p w14:paraId="46A6842A" w14:textId="7D291AE4" w:rsidR="002720F5" w:rsidRPr="00F537BD" w:rsidRDefault="002720F5" w:rsidP="0076440C">
      <w:pPr>
        <w:rPr>
          <w:color w:val="auto"/>
          <w:lang w:eastAsia="sk-SK"/>
        </w:rPr>
      </w:pPr>
    </w:p>
    <w:p w14:paraId="2CF9A2A7" w14:textId="77777777" w:rsidR="002720F5" w:rsidRPr="00F537BD" w:rsidRDefault="002720F5" w:rsidP="0076440C">
      <w:pPr>
        <w:rPr>
          <w:color w:val="auto"/>
          <w:lang w:eastAsia="sk-SK"/>
        </w:rPr>
      </w:pPr>
    </w:p>
    <w:p w14:paraId="0034F502" w14:textId="0AA80FE4" w:rsidR="002720F5" w:rsidRPr="00C52BF7" w:rsidRDefault="002720F5" w:rsidP="0076440C">
      <w:pPr>
        <w:rPr>
          <w:strike/>
          <w:color w:val="00B050"/>
          <w:lang w:eastAsia="sk-SK"/>
        </w:rPr>
      </w:pPr>
    </w:p>
    <w:p w14:paraId="6C766037" w14:textId="77777777" w:rsidR="002720F5" w:rsidRPr="00C52BF7" w:rsidRDefault="002720F5" w:rsidP="0076440C">
      <w:pPr>
        <w:rPr>
          <w:strike/>
          <w:color w:val="00B050"/>
          <w:lang w:eastAsia="sk-SK"/>
        </w:rPr>
      </w:pPr>
    </w:p>
    <w:tbl>
      <w:tblPr>
        <w:tblStyle w:val="Mriekatabuky"/>
        <w:tblW w:w="13887" w:type="dxa"/>
        <w:tblInd w:w="567" w:type="dxa"/>
        <w:tblLook w:val="04A0" w:firstRow="1" w:lastRow="0" w:firstColumn="1" w:lastColumn="0" w:noHBand="0" w:noVBand="1"/>
      </w:tblPr>
      <w:tblGrid>
        <w:gridCol w:w="3619"/>
        <w:gridCol w:w="3358"/>
        <w:gridCol w:w="3552"/>
        <w:gridCol w:w="3358"/>
      </w:tblGrid>
      <w:tr w:rsidR="00F537BD" w:rsidRPr="00C52BF7" w14:paraId="59688006" w14:textId="77777777" w:rsidTr="00FA7F7F">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7B6AC0A" w14:textId="0F6A662E" w:rsidR="0076440C" w:rsidRPr="00C52BF7" w:rsidRDefault="0076440C" w:rsidP="0076440C">
            <w:pPr>
              <w:autoSpaceDE w:val="0"/>
              <w:autoSpaceDN w:val="0"/>
              <w:adjustRightInd w:val="0"/>
              <w:jc w:val="center"/>
              <w:rPr>
                <w:b/>
                <w:strike/>
                <w:color w:val="00B050"/>
                <w:sz w:val="20"/>
                <w:szCs w:val="20"/>
              </w:rPr>
            </w:pPr>
            <w:r w:rsidRPr="00C52BF7">
              <w:rPr>
                <w:b/>
                <w:strike/>
                <w:color w:val="00B050"/>
                <w:sz w:val="20"/>
                <w:szCs w:val="20"/>
              </w:rPr>
              <w:t>Podopatrenie</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F2A9CA" w14:textId="77777777" w:rsidR="0076440C" w:rsidRPr="00C52BF7" w:rsidRDefault="0076440C" w:rsidP="0076440C">
            <w:pPr>
              <w:pStyle w:val="tlXY"/>
              <w:numPr>
                <w:ilvl w:val="0"/>
                <w:numId w:val="0"/>
              </w:numPr>
              <w:spacing w:before="0" w:after="0"/>
              <w:outlineLvl w:val="0"/>
              <w:rPr>
                <w:rFonts w:cstheme="minorHAnsi"/>
                <w:strike/>
                <w:color w:val="00B050"/>
                <w:sz w:val="20"/>
                <w:szCs w:val="20"/>
              </w:rPr>
            </w:pPr>
            <w:r w:rsidRPr="00C52BF7">
              <w:rPr>
                <w:rFonts w:cstheme="minorHAnsi"/>
                <w:strike/>
                <w:color w:val="00B050"/>
                <w:sz w:val="20"/>
                <w:szCs w:val="20"/>
              </w:rPr>
              <w:t xml:space="preserve">6.1 Pomoc na začatie podnikateľskej činnosti pre mladých poľnohospodárov </w:t>
            </w:r>
          </w:p>
        </w:tc>
      </w:tr>
      <w:tr w:rsidR="00F537BD" w:rsidRPr="00C52BF7" w14:paraId="2ACDCD5C"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0457A0" w14:textId="77777777" w:rsidR="0076440C" w:rsidRPr="00C52BF7" w:rsidRDefault="0076440C" w:rsidP="00FA7F7F">
            <w:pPr>
              <w:autoSpaceDE w:val="0"/>
              <w:autoSpaceDN w:val="0"/>
              <w:adjustRightInd w:val="0"/>
              <w:spacing w:after="0" w:line="240" w:lineRule="auto"/>
              <w:jc w:val="center"/>
              <w:rPr>
                <w:rFonts w:asciiTheme="minorHAnsi" w:hAnsiTheme="minorHAnsi" w:cstheme="minorHAnsi"/>
                <w:b/>
                <w:strike/>
                <w:color w:val="00B050"/>
                <w:sz w:val="16"/>
                <w:szCs w:val="16"/>
              </w:rPr>
            </w:pPr>
            <w:r w:rsidRPr="00C52BF7">
              <w:rPr>
                <w:rFonts w:asciiTheme="minorHAnsi" w:hAnsiTheme="minorHAnsi" w:cstheme="minorHAnsi"/>
                <w:b/>
                <w:strike/>
                <w:color w:val="00B050"/>
                <w:sz w:val="16"/>
                <w:szCs w:val="16"/>
              </w:rPr>
              <w:t>Forma zjednodušeného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6A248C0" w14:textId="77777777" w:rsidR="0076440C" w:rsidRPr="00C52BF7" w:rsidRDefault="0076440C" w:rsidP="00FA7F7F">
            <w:pPr>
              <w:autoSpaceDE w:val="0"/>
              <w:autoSpaceDN w:val="0"/>
              <w:adjustRightInd w:val="0"/>
              <w:spacing w:after="0" w:line="240" w:lineRule="auto"/>
              <w:rPr>
                <w:rFonts w:asciiTheme="minorHAnsi" w:hAnsiTheme="minorHAnsi" w:cstheme="minorHAnsi"/>
                <w:bCs/>
                <w:strike/>
                <w:color w:val="00B050"/>
                <w:sz w:val="16"/>
                <w:szCs w:val="16"/>
              </w:rPr>
            </w:pPr>
            <w:r w:rsidRPr="00C52BF7">
              <w:rPr>
                <w:rFonts w:asciiTheme="minorHAnsi" w:hAnsiTheme="minorHAnsi" w:cstheme="minorHAnsi"/>
                <w:bCs/>
                <w:strike/>
                <w:color w:val="00B050"/>
                <w:sz w:val="16"/>
                <w:szCs w:val="16"/>
              </w:rPr>
              <w:t xml:space="preserve">Paušálna platba </w:t>
            </w:r>
          </w:p>
        </w:tc>
      </w:tr>
      <w:tr w:rsidR="00F537BD" w:rsidRPr="00C52BF7" w14:paraId="0389392B"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44C1392" w14:textId="77777777" w:rsidR="0076440C" w:rsidRPr="00C52BF7" w:rsidRDefault="0076440C" w:rsidP="00FA7F7F">
            <w:pPr>
              <w:autoSpaceDE w:val="0"/>
              <w:autoSpaceDN w:val="0"/>
              <w:adjustRightInd w:val="0"/>
              <w:spacing w:after="0" w:line="240" w:lineRule="auto"/>
              <w:jc w:val="center"/>
              <w:rPr>
                <w:rFonts w:asciiTheme="minorHAnsi" w:hAnsiTheme="minorHAnsi" w:cstheme="minorHAnsi"/>
                <w:b/>
                <w:strike/>
                <w:color w:val="00B050"/>
                <w:sz w:val="16"/>
                <w:szCs w:val="16"/>
              </w:rPr>
            </w:pPr>
            <w:r w:rsidRPr="00C52BF7">
              <w:rPr>
                <w:rFonts w:asciiTheme="minorHAnsi" w:hAnsiTheme="minorHAnsi" w:cstheme="minorHAnsi"/>
                <w:b/>
                <w:strike/>
                <w:color w:val="00B050"/>
                <w:sz w:val="16"/>
                <w:szCs w:val="16"/>
              </w:rPr>
              <w:t>Podmienky uplatnenia zjednodušeného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5979703" w14:textId="4F9A6DED" w:rsidR="0076440C" w:rsidRPr="00C52BF7" w:rsidRDefault="004A6BC0" w:rsidP="002720F5">
            <w:pPr>
              <w:pStyle w:val="Odsekzoznamu"/>
              <w:numPr>
                <w:ilvl w:val="0"/>
                <w:numId w:val="6"/>
              </w:numPr>
              <w:spacing w:after="0" w:line="240" w:lineRule="auto"/>
              <w:ind w:left="170" w:hanging="170"/>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podmienky definované v P</w:t>
            </w:r>
            <w:r w:rsidR="00F914C1" w:rsidRPr="00C52BF7">
              <w:rPr>
                <w:rFonts w:asciiTheme="minorHAnsi" w:hAnsiTheme="minorHAnsi" w:cstheme="minorHAnsi"/>
                <w:strike/>
                <w:color w:val="00B050"/>
                <w:sz w:val="16"/>
                <w:szCs w:val="16"/>
              </w:rPr>
              <w:t>ríručke</w:t>
            </w:r>
            <w:r w:rsidR="0076440C" w:rsidRPr="00C52BF7">
              <w:rPr>
                <w:rFonts w:asciiTheme="minorHAnsi" w:hAnsiTheme="minorHAnsi" w:cstheme="minorHAnsi"/>
                <w:strike/>
                <w:color w:val="00B050"/>
                <w:sz w:val="16"/>
                <w:szCs w:val="16"/>
              </w:rPr>
              <w:t xml:space="preserve"> pre prijímateľa LEADER</w:t>
            </w:r>
          </w:p>
        </w:tc>
      </w:tr>
      <w:tr w:rsidR="00F537BD" w:rsidRPr="00C52BF7" w14:paraId="5F534163"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52C2EE" w14:textId="1483D198" w:rsidR="0076440C" w:rsidRPr="00C52BF7" w:rsidRDefault="0076440C" w:rsidP="00FA7F7F">
            <w:pPr>
              <w:autoSpaceDE w:val="0"/>
              <w:autoSpaceDN w:val="0"/>
              <w:adjustRightInd w:val="0"/>
              <w:spacing w:after="0" w:line="240" w:lineRule="auto"/>
              <w:jc w:val="center"/>
              <w:rPr>
                <w:rFonts w:asciiTheme="minorHAnsi" w:hAnsiTheme="minorHAnsi" w:cstheme="minorHAnsi"/>
                <w:b/>
                <w:strike/>
                <w:color w:val="00B050"/>
                <w:sz w:val="16"/>
                <w:szCs w:val="16"/>
              </w:rPr>
            </w:pPr>
            <w:r w:rsidRPr="00C52BF7">
              <w:rPr>
                <w:rFonts w:asciiTheme="minorHAnsi" w:hAnsiTheme="minorHAnsi" w:cstheme="minorHAnsi"/>
                <w:b/>
                <w:strike/>
                <w:color w:val="00B050"/>
                <w:sz w:val="16"/>
                <w:szCs w:val="16"/>
              </w:rPr>
              <w:t>Možnosť kombinácie foriem vykazovania výdavkov</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0D1109" w14:textId="48F0AB6E" w:rsidR="0076440C" w:rsidRPr="00C52BF7" w:rsidRDefault="0076440C" w:rsidP="002720F5">
            <w:pPr>
              <w:pStyle w:val="Odsekzoznamu"/>
              <w:numPr>
                <w:ilvl w:val="0"/>
                <w:numId w:val="6"/>
              </w:numPr>
              <w:spacing w:after="0" w:line="240" w:lineRule="auto"/>
              <w:ind w:left="170" w:hanging="170"/>
              <w:rPr>
                <w:rFonts w:asciiTheme="minorHAnsi" w:hAnsiTheme="minorHAnsi" w:cstheme="minorHAnsi"/>
                <w:strike/>
                <w:color w:val="00B050"/>
                <w:sz w:val="16"/>
                <w:szCs w:val="16"/>
              </w:rPr>
            </w:pPr>
            <w:r w:rsidRPr="00C52BF7">
              <w:rPr>
                <w:rFonts w:asciiTheme="minorHAnsi" w:hAnsiTheme="minorHAnsi" w:cstheme="minorHAnsi"/>
                <w:bCs/>
                <w:iCs/>
                <w:strike/>
                <w:color w:val="00B050"/>
                <w:sz w:val="16"/>
                <w:szCs w:val="16"/>
                <w:lang w:eastAsia="sk-SK"/>
              </w:rPr>
              <w:t>možnosť</w:t>
            </w:r>
            <w:r w:rsidRPr="00C52BF7">
              <w:rPr>
                <w:rFonts w:asciiTheme="minorHAnsi" w:hAnsiTheme="minorHAnsi" w:cstheme="minorHAnsi"/>
                <w:strike/>
                <w:color w:val="00B050"/>
                <w:sz w:val="16"/>
                <w:szCs w:val="16"/>
              </w:rPr>
              <w:t xml:space="preserve"> kombinácie foriem zjednodušeného vykazovania výdavkov sa  neumožňuje</w:t>
            </w:r>
          </w:p>
        </w:tc>
      </w:tr>
      <w:tr w:rsidR="00F537BD" w:rsidRPr="00C52BF7" w14:paraId="08F4E67F"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102C113" w14:textId="15DEF5C1" w:rsidR="0076440C" w:rsidRPr="00C52BF7" w:rsidRDefault="0076440C" w:rsidP="00FA7F7F">
            <w:pPr>
              <w:autoSpaceDE w:val="0"/>
              <w:autoSpaceDN w:val="0"/>
              <w:adjustRightInd w:val="0"/>
              <w:spacing w:after="0" w:line="240" w:lineRule="auto"/>
              <w:jc w:val="center"/>
              <w:rPr>
                <w:rFonts w:asciiTheme="minorHAnsi" w:hAnsiTheme="minorHAnsi" w:cstheme="minorHAnsi"/>
                <w:b/>
                <w:strike/>
                <w:color w:val="00B050"/>
                <w:sz w:val="16"/>
                <w:szCs w:val="16"/>
              </w:rPr>
            </w:pPr>
            <w:r w:rsidRPr="00C52BF7">
              <w:rPr>
                <w:rFonts w:asciiTheme="minorHAnsi" w:hAnsiTheme="minorHAnsi" w:cstheme="minorHAnsi"/>
                <w:b/>
                <w:strike/>
                <w:color w:val="00B050"/>
                <w:sz w:val="16"/>
                <w:szCs w:val="16"/>
              </w:rPr>
              <w:t>Dokumentácia k žiadosti o platbu</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1B5DD3B" w14:textId="2586AC21" w:rsidR="0076440C" w:rsidRPr="00C52BF7" w:rsidRDefault="0076440C" w:rsidP="002720F5">
            <w:pPr>
              <w:pStyle w:val="Odsekzoznamu"/>
              <w:numPr>
                <w:ilvl w:val="0"/>
                <w:numId w:val="6"/>
              </w:numPr>
              <w:spacing w:after="0" w:line="240" w:lineRule="auto"/>
              <w:ind w:left="170" w:hanging="170"/>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v zmysle kapitoly 6.7.3 Príručky pre prijímateľa LEADER</w:t>
            </w:r>
          </w:p>
        </w:tc>
      </w:tr>
      <w:tr w:rsidR="00F537BD" w:rsidRPr="00C52BF7" w14:paraId="710702D5"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9EA7098" w14:textId="3A863E9D" w:rsidR="0076440C" w:rsidRPr="00C52BF7" w:rsidRDefault="0076440C" w:rsidP="00FA7F7F">
            <w:pPr>
              <w:autoSpaceDE w:val="0"/>
              <w:autoSpaceDN w:val="0"/>
              <w:adjustRightInd w:val="0"/>
              <w:spacing w:after="0" w:line="240" w:lineRule="auto"/>
              <w:jc w:val="center"/>
              <w:rPr>
                <w:rFonts w:asciiTheme="minorHAnsi" w:hAnsiTheme="minorHAnsi" w:cstheme="minorHAnsi"/>
                <w:b/>
                <w:strike/>
                <w:color w:val="00B050"/>
                <w:sz w:val="16"/>
                <w:szCs w:val="16"/>
              </w:rPr>
            </w:pPr>
            <w:r w:rsidRPr="00C52BF7">
              <w:rPr>
                <w:rFonts w:asciiTheme="minorHAnsi" w:hAnsiTheme="minorHAnsi" w:cstheme="minorHAnsi"/>
                <w:b/>
                <w:strike/>
                <w:color w:val="00B050"/>
                <w:sz w:val="16"/>
                <w:szCs w:val="16"/>
              </w:rPr>
              <w:t>Spôsob výkonu kontroly</w:t>
            </w: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EE60DE" w14:textId="2454F800" w:rsidR="0076440C" w:rsidRPr="00C52BF7" w:rsidRDefault="009A1215" w:rsidP="002720F5">
            <w:pPr>
              <w:pStyle w:val="Nadpis2"/>
              <w:numPr>
                <w:ilvl w:val="0"/>
                <w:numId w:val="6"/>
              </w:numPr>
              <w:suppressAutoHyphens/>
              <w:spacing w:before="0" w:after="0"/>
              <w:ind w:left="179" w:hanging="179"/>
              <w:outlineLvl w:val="1"/>
              <w:rPr>
                <w:rFonts w:asciiTheme="minorHAnsi" w:hAnsiTheme="minorHAnsi" w:cstheme="minorHAnsi"/>
                <w:strike/>
                <w:color w:val="00B050"/>
                <w:sz w:val="16"/>
                <w:szCs w:val="16"/>
              </w:rPr>
            </w:pPr>
            <w:r w:rsidRPr="00C52BF7">
              <w:rPr>
                <w:rFonts w:asciiTheme="minorHAnsi" w:hAnsiTheme="minorHAnsi" w:cstheme="minorHAnsi"/>
                <w:b w:val="0"/>
                <w:strike/>
                <w:color w:val="00B050"/>
                <w:sz w:val="16"/>
                <w:szCs w:val="16"/>
              </w:rPr>
              <w:t xml:space="preserve">správna realizácia </w:t>
            </w:r>
            <w:r w:rsidR="001114C8" w:rsidRPr="00C52BF7">
              <w:rPr>
                <w:rFonts w:asciiTheme="minorHAnsi" w:hAnsiTheme="minorHAnsi" w:cstheme="minorHAnsi"/>
                <w:strike/>
                <w:color w:val="00B050"/>
                <w:sz w:val="16"/>
                <w:szCs w:val="16"/>
              </w:rPr>
              <w:t> </w:t>
            </w:r>
            <w:r w:rsidR="001114C8" w:rsidRPr="00C52BF7">
              <w:rPr>
                <w:rFonts w:asciiTheme="minorHAnsi" w:hAnsiTheme="minorHAnsi" w:cstheme="minorHAnsi"/>
                <w:b w:val="0"/>
                <w:strike/>
                <w:color w:val="00B050"/>
                <w:sz w:val="16"/>
                <w:szCs w:val="16"/>
              </w:rPr>
              <w:t xml:space="preserve">projektu realizácie (podnikateľského plánu) </w:t>
            </w:r>
            <w:r w:rsidRPr="00C52BF7">
              <w:rPr>
                <w:rFonts w:asciiTheme="minorHAnsi" w:hAnsiTheme="minorHAnsi" w:cstheme="minorHAnsi"/>
                <w:b w:val="0"/>
                <w:strike/>
                <w:color w:val="00B050"/>
                <w:sz w:val="16"/>
                <w:szCs w:val="16"/>
              </w:rPr>
              <w:t>bude predmetom administratívnej kontroly a kontroly na mieste (s</w:t>
            </w:r>
            <w:r w:rsidR="0076440C" w:rsidRPr="00C52BF7">
              <w:rPr>
                <w:rFonts w:asciiTheme="minorHAnsi" w:hAnsiTheme="minorHAnsi" w:cstheme="minorHAnsi"/>
                <w:b w:val="0"/>
                <w:strike/>
                <w:color w:val="00B050"/>
                <w:sz w:val="16"/>
                <w:szCs w:val="16"/>
              </w:rPr>
              <w:t>právnou realizáciou</w:t>
            </w:r>
            <w:r w:rsidR="001114C8" w:rsidRPr="00C52BF7">
              <w:rPr>
                <w:rFonts w:asciiTheme="minorHAnsi" w:hAnsiTheme="minorHAnsi" w:cstheme="minorHAnsi"/>
                <w:b w:val="0"/>
                <w:strike/>
                <w:color w:val="00B050"/>
                <w:sz w:val="16"/>
                <w:szCs w:val="16"/>
              </w:rPr>
              <w:t xml:space="preserve"> projektu realizácie - </w:t>
            </w:r>
            <w:r w:rsidR="0076440C" w:rsidRPr="00C52BF7">
              <w:rPr>
                <w:rFonts w:asciiTheme="minorHAnsi" w:hAnsiTheme="minorHAnsi" w:cstheme="minorHAnsi"/>
                <w:b w:val="0"/>
                <w:strike/>
                <w:color w:val="00B050"/>
                <w:sz w:val="16"/>
                <w:szCs w:val="16"/>
              </w:rPr>
              <w:t xml:space="preserve"> podnikateľského plánu sa rozumie zabezpečenie aktivít popísaných v</w:t>
            </w:r>
            <w:r w:rsidR="001114C8" w:rsidRPr="00C52BF7">
              <w:rPr>
                <w:rFonts w:asciiTheme="minorHAnsi" w:hAnsiTheme="minorHAnsi" w:cstheme="minorHAnsi"/>
                <w:b w:val="0"/>
                <w:strike/>
                <w:color w:val="00B050"/>
                <w:sz w:val="16"/>
                <w:szCs w:val="16"/>
              </w:rPr>
              <w:t> projekte realizácie (</w:t>
            </w:r>
            <w:r w:rsidR="0076440C" w:rsidRPr="00C52BF7">
              <w:rPr>
                <w:rFonts w:asciiTheme="minorHAnsi" w:hAnsiTheme="minorHAnsi" w:cstheme="minorHAnsi"/>
                <w:b w:val="0"/>
                <w:strike/>
                <w:color w:val="00B050"/>
                <w:sz w:val="16"/>
                <w:szCs w:val="16"/>
              </w:rPr>
              <w:t>podnikateľskom pláne</w:t>
            </w:r>
            <w:r w:rsidR="001114C8" w:rsidRPr="00C52BF7">
              <w:rPr>
                <w:rFonts w:asciiTheme="minorHAnsi" w:hAnsiTheme="minorHAnsi" w:cstheme="minorHAnsi"/>
                <w:b w:val="0"/>
                <w:strike/>
                <w:color w:val="00B050"/>
                <w:sz w:val="16"/>
                <w:szCs w:val="16"/>
              </w:rPr>
              <w:t>)</w:t>
            </w:r>
            <w:r w:rsidR="0076440C" w:rsidRPr="00C52BF7">
              <w:rPr>
                <w:rFonts w:asciiTheme="minorHAnsi" w:hAnsiTheme="minorHAnsi" w:cstheme="minorHAnsi"/>
                <w:b w:val="0"/>
                <w:strike/>
                <w:color w:val="00B050"/>
                <w:sz w:val="16"/>
                <w:szCs w:val="16"/>
              </w:rPr>
              <w:t xml:space="preserve"> a súčasne dodržanie, resp. prekročenie hodnoty štandardného výstupu podniku žiadateľa, kt</w:t>
            </w:r>
            <w:r w:rsidRPr="00C52BF7">
              <w:rPr>
                <w:rFonts w:asciiTheme="minorHAnsi" w:hAnsiTheme="minorHAnsi" w:cstheme="minorHAnsi"/>
                <w:b w:val="0"/>
                <w:strike/>
                <w:color w:val="00B050"/>
                <w:sz w:val="16"/>
                <w:szCs w:val="16"/>
              </w:rPr>
              <w:t>orý preukázal pri podaní ŽoNFP)</w:t>
            </w:r>
          </w:p>
        </w:tc>
      </w:tr>
      <w:tr w:rsidR="00F537BD" w:rsidRPr="00C52BF7" w14:paraId="7F45CA9F" w14:textId="77777777" w:rsidTr="00FA7F7F">
        <w:trPr>
          <w:trHeight w:val="227"/>
        </w:trPr>
        <w:tc>
          <w:tcPr>
            <w:tcW w:w="3619"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CEC58B" w14:textId="77777777" w:rsidR="0076440C" w:rsidRPr="00C52BF7" w:rsidRDefault="0076440C" w:rsidP="00FA7F7F">
            <w:pPr>
              <w:autoSpaceDE w:val="0"/>
              <w:autoSpaceDN w:val="0"/>
              <w:adjustRightInd w:val="0"/>
              <w:spacing w:after="0" w:line="240" w:lineRule="auto"/>
              <w:jc w:val="center"/>
              <w:rPr>
                <w:rFonts w:asciiTheme="minorHAnsi" w:hAnsiTheme="minorHAnsi" w:cstheme="minorHAnsi"/>
                <w:b/>
                <w:strike/>
                <w:color w:val="00B050"/>
                <w:sz w:val="16"/>
                <w:szCs w:val="16"/>
              </w:rPr>
            </w:pPr>
            <w:r w:rsidRPr="00C52BF7">
              <w:rPr>
                <w:rFonts w:asciiTheme="minorHAnsi" w:hAnsiTheme="minorHAnsi" w:cstheme="minorHAnsi"/>
                <w:b/>
                <w:strike/>
                <w:color w:val="00B050"/>
                <w:sz w:val="16"/>
                <w:szCs w:val="16"/>
              </w:rPr>
              <w:lastRenderedPageBreak/>
              <w:t>Merateľné ukazovatele</w:t>
            </w:r>
          </w:p>
          <w:p w14:paraId="0756A1D8" w14:textId="77777777" w:rsidR="0076440C" w:rsidRPr="00C52BF7" w:rsidRDefault="0076440C" w:rsidP="00FA7F7F">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1026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57BDBA" w14:textId="10BD5C38" w:rsidR="009A1215" w:rsidRPr="00C52BF7" w:rsidRDefault="00F914C1" w:rsidP="002720F5">
            <w:pPr>
              <w:pStyle w:val="Odsekzoznamu"/>
              <w:numPr>
                <w:ilvl w:val="0"/>
                <w:numId w:val="6"/>
              </w:numPr>
              <w:spacing w:after="0" w:line="240" w:lineRule="auto"/>
              <w:ind w:left="170" w:hanging="170"/>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lang w:eastAsia="sk-SK"/>
              </w:rPr>
              <w:t>c</w:t>
            </w:r>
            <w:r w:rsidR="009A1215" w:rsidRPr="00C52BF7">
              <w:rPr>
                <w:rFonts w:asciiTheme="minorHAnsi" w:hAnsiTheme="minorHAnsi" w:cstheme="minorHAnsi"/>
                <w:strike/>
                <w:color w:val="00B050"/>
                <w:sz w:val="16"/>
                <w:szCs w:val="16"/>
                <w:lang w:eastAsia="sk-SK"/>
              </w:rPr>
              <w:t>elkové verejné výdavky (EUR)</w:t>
            </w:r>
          </w:p>
          <w:p w14:paraId="4F4C0736" w14:textId="75807D36" w:rsidR="009A1215" w:rsidRPr="00C52BF7" w:rsidRDefault="00F914C1" w:rsidP="002720F5">
            <w:pPr>
              <w:pStyle w:val="Odsekzoznamu"/>
              <w:numPr>
                <w:ilvl w:val="0"/>
                <w:numId w:val="6"/>
              </w:numPr>
              <w:spacing w:after="0" w:line="240" w:lineRule="auto"/>
              <w:ind w:left="170" w:hanging="170"/>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v</w:t>
            </w:r>
            <w:r w:rsidR="009A1215" w:rsidRPr="00C52BF7">
              <w:rPr>
                <w:rFonts w:asciiTheme="minorHAnsi" w:hAnsiTheme="minorHAnsi" w:cstheme="minorHAnsi"/>
                <w:strike/>
                <w:color w:val="00B050"/>
                <w:sz w:val="16"/>
                <w:szCs w:val="16"/>
              </w:rPr>
              <w:t xml:space="preserve">eľkosť farmy/poľnohospodárskeho podniku, podľa obhospodarovanej pôdy  (ha) </w:t>
            </w:r>
          </w:p>
          <w:p w14:paraId="218B7CF7" w14:textId="0E3290F5" w:rsidR="009A1215" w:rsidRPr="00C52BF7" w:rsidRDefault="00F914C1" w:rsidP="002720F5">
            <w:pPr>
              <w:pStyle w:val="Odsekzoznamu"/>
              <w:numPr>
                <w:ilvl w:val="0"/>
                <w:numId w:val="6"/>
              </w:numPr>
              <w:spacing w:after="0" w:line="240" w:lineRule="auto"/>
              <w:ind w:left="170" w:hanging="170"/>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p</w:t>
            </w:r>
            <w:r w:rsidR="009A1215" w:rsidRPr="00C52BF7">
              <w:rPr>
                <w:rFonts w:asciiTheme="minorHAnsi" w:hAnsiTheme="minorHAnsi" w:cstheme="minorHAnsi"/>
                <w:strike/>
                <w:color w:val="00B050"/>
                <w:sz w:val="16"/>
                <w:szCs w:val="16"/>
              </w:rPr>
              <w:t xml:space="preserve">lánovaná veľkosť farmy/poľnohospodárskeho podniku, podľa obhospodarovanej pôdy (ha) </w:t>
            </w:r>
          </w:p>
        </w:tc>
      </w:tr>
      <w:tr w:rsidR="00F537BD" w:rsidRPr="00C52BF7" w14:paraId="3B44B409" w14:textId="77777777" w:rsidTr="00FA7F7F">
        <w:tc>
          <w:tcPr>
            <w:tcW w:w="3619" w:type="dxa"/>
            <w:vMerge w:val="restar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48DD57A" w14:textId="496A3BF9" w:rsidR="00983788" w:rsidRPr="00C52BF7" w:rsidRDefault="00983788" w:rsidP="00C6018C">
            <w:pPr>
              <w:autoSpaceDE w:val="0"/>
              <w:autoSpaceDN w:val="0"/>
              <w:adjustRightInd w:val="0"/>
              <w:spacing w:after="0" w:line="240" w:lineRule="auto"/>
              <w:jc w:val="center"/>
              <w:rPr>
                <w:rFonts w:asciiTheme="minorHAnsi" w:hAnsiTheme="minorHAnsi" w:cstheme="minorHAnsi"/>
                <w:b/>
                <w:strike/>
                <w:color w:val="00B050"/>
                <w:sz w:val="16"/>
                <w:szCs w:val="16"/>
              </w:rPr>
            </w:pPr>
            <w:r w:rsidRPr="00C52BF7">
              <w:rPr>
                <w:rFonts w:asciiTheme="minorHAnsi" w:hAnsiTheme="minorHAnsi" w:cstheme="minorHAnsi"/>
                <w:b/>
                <w:strike/>
                <w:color w:val="00B050"/>
                <w:sz w:val="16"/>
                <w:szCs w:val="16"/>
              </w:rPr>
              <w:t xml:space="preserve">Korekcia </w:t>
            </w:r>
          </w:p>
        </w:tc>
        <w:tc>
          <w:tcPr>
            <w:tcW w:w="33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3BD7272" w14:textId="4E7B3C3E" w:rsidR="00983788" w:rsidRPr="00C52BF7" w:rsidRDefault="00983788" w:rsidP="004A6BC0">
            <w:pPr>
              <w:pStyle w:val="Odsekzoznamu"/>
              <w:spacing w:after="0" w:line="240" w:lineRule="auto"/>
              <w:ind w:left="170"/>
              <w:jc w:val="center"/>
              <w:rPr>
                <w:rFonts w:asciiTheme="minorHAnsi" w:hAnsiTheme="minorHAnsi" w:cstheme="minorHAnsi"/>
                <w:b/>
                <w:strike/>
                <w:color w:val="00B050"/>
                <w:sz w:val="16"/>
                <w:szCs w:val="16"/>
              </w:rPr>
            </w:pPr>
            <w:r w:rsidRPr="00C52BF7">
              <w:rPr>
                <w:rFonts w:asciiTheme="minorHAnsi" w:eastAsia="Times New Roman" w:hAnsiTheme="minorHAnsi" w:cstheme="minorHAnsi"/>
                <w:b/>
                <w:strike/>
                <w:color w:val="00B050"/>
                <w:sz w:val="16"/>
                <w:szCs w:val="16"/>
              </w:rPr>
              <w:t>Typ porušenia povinnosti/oblasť</w:t>
            </w:r>
          </w:p>
        </w:tc>
        <w:tc>
          <w:tcPr>
            <w:tcW w:w="355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DC4147" w14:textId="6879453A" w:rsidR="00983788" w:rsidRPr="00C52BF7" w:rsidRDefault="00983788" w:rsidP="004A6BC0">
            <w:pPr>
              <w:pStyle w:val="Odsekzoznamu"/>
              <w:spacing w:after="0" w:line="240" w:lineRule="auto"/>
              <w:ind w:left="170"/>
              <w:jc w:val="center"/>
              <w:rPr>
                <w:rFonts w:asciiTheme="minorHAnsi" w:hAnsiTheme="minorHAnsi" w:cstheme="minorHAnsi"/>
                <w:b/>
                <w:strike/>
                <w:color w:val="00B050"/>
                <w:sz w:val="16"/>
                <w:szCs w:val="16"/>
              </w:rPr>
            </w:pPr>
            <w:r w:rsidRPr="00C52BF7">
              <w:rPr>
                <w:rFonts w:asciiTheme="minorHAnsi" w:eastAsia="Times New Roman" w:hAnsiTheme="minorHAnsi" w:cstheme="minorHAnsi"/>
                <w:b/>
                <w:strike/>
                <w:color w:val="00B050"/>
                <w:sz w:val="16"/>
                <w:szCs w:val="16"/>
              </w:rPr>
              <w:t>Popis porušenia povinnosti</w:t>
            </w:r>
          </w:p>
        </w:tc>
        <w:tc>
          <w:tcPr>
            <w:tcW w:w="335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0439200" w14:textId="00452752" w:rsidR="00983788" w:rsidRPr="00C52BF7" w:rsidRDefault="00983788" w:rsidP="004A6BC0">
            <w:pPr>
              <w:pStyle w:val="Odsekzoznamu"/>
              <w:spacing w:after="0" w:line="240" w:lineRule="auto"/>
              <w:ind w:left="170"/>
              <w:jc w:val="center"/>
              <w:rPr>
                <w:rFonts w:asciiTheme="minorHAnsi" w:hAnsiTheme="minorHAnsi" w:cstheme="minorHAnsi"/>
                <w:b/>
                <w:strike/>
                <w:color w:val="00B050"/>
                <w:sz w:val="16"/>
                <w:szCs w:val="16"/>
              </w:rPr>
            </w:pPr>
            <w:r w:rsidRPr="00C52BF7">
              <w:rPr>
                <w:rFonts w:asciiTheme="minorHAnsi" w:eastAsia="Times New Roman" w:hAnsiTheme="minorHAnsi" w:cstheme="minorHAnsi"/>
                <w:b/>
                <w:strike/>
                <w:color w:val="00B050"/>
                <w:sz w:val="16"/>
                <w:szCs w:val="16"/>
              </w:rPr>
              <w:t>Sankcia vo výške % zo sumy schváleného NFP, ak nie je uvedené inak</w:t>
            </w:r>
          </w:p>
        </w:tc>
      </w:tr>
      <w:tr w:rsidR="00F537BD" w:rsidRPr="00C52BF7" w14:paraId="1415ACE9"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4CA566F" w14:textId="77777777" w:rsidR="00983788" w:rsidRPr="00C52BF7" w:rsidRDefault="00983788" w:rsidP="004A6BC0">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0162B55F" w14:textId="3F1A6F30" w:rsidR="00983788" w:rsidRPr="00C52BF7" w:rsidRDefault="00983788" w:rsidP="00FA7F7F">
            <w:pPr>
              <w:spacing w:after="0" w:line="240" w:lineRule="auto"/>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 xml:space="preserve">Nedodržanie uplatnených bodov zo strany žiadateľa v rámci bodovacích kritérií </w:t>
            </w:r>
            <w:r w:rsidR="001114C8" w:rsidRPr="00C52BF7">
              <w:rPr>
                <w:rFonts w:asciiTheme="minorHAnsi" w:eastAsia="Times New Roman" w:hAnsiTheme="minorHAnsi" w:cstheme="minorHAnsi"/>
                <w:strike/>
                <w:color w:val="00B050"/>
                <w:sz w:val="16"/>
                <w:szCs w:val="16"/>
              </w:rPr>
              <w:t xml:space="preserve">v rámci príslušnej </w:t>
            </w:r>
            <w:r w:rsidRPr="00C52BF7">
              <w:rPr>
                <w:rFonts w:asciiTheme="minorHAnsi" w:eastAsia="Times New Roman" w:hAnsiTheme="minorHAnsi" w:cstheme="minorHAnsi"/>
                <w:strike/>
                <w:color w:val="00B050"/>
                <w:sz w:val="16"/>
                <w:szCs w:val="16"/>
              </w:rPr>
              <w:t xml:space="preserve"> výzvy</w:t>
            </w:r>
            <w:r w:rsidR="001114C8" w:rsidRPr="00C52BF7">
              <w:rPr>
                <w:rFonts w:asciiTheme="minorHAnsi" w:eastAsia="Times New Roman" w:hAnsiTheme="minorHAnsi" w:cstheme="minorHAnsi"/>
                <w:strike/>
                <w:color w:val="00B050"/>
                <w:sz w:val="16"/>
                <w:szCs w:val="16"/>
              </w:rPr>
              <w:t xml:space="preserve"> na predkladanie ŽoNFP zo strany MAS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42D4B735" w14:textId="11E5F79B" w:rsidR="00983788" w:rsidRPr="00C52BF7" w:rsidRDefault="00983788" w:rsidP="00FA7F7F">
            <w:pPr>
              <w:spacing w:after="0" w:line="240" w:lineRule="auto"/>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 xml:space="preserve">Ak si žiadateľ v ŽoNFP uplatnil body a tieto mu boli v rámci hodnotenia ŽoNFP priznané v zmysle bodovacích kritérií, ktorých plnenie je povinný preukazovať po podpise zmluvy o poskytnutí NFP a následne opätovnou kontrolou PPA (napr. pri podaní  ŽoP po podpise zmluvy o poskytnutí NFP) zistí, že uplatnené body v ŽoNFP zo strany žiadateľa neboli splnené, PPA pristúpi k zníženiu pôvodného bodového hodnotenia ŽoNFP.  </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734FC" w14:textId="77777777" w:rsidR="00FA7F7F" w:rsidRPr="00C52BF7" w:rsidRDefault="00983788" w:rsidP="002720F5">
            <w:pPr>
              <w:numPr>
                <w:ilvl w:val="0"/>
                <w:numId w:val="27"/>
              </w:numPr>
              <w:spacing w:after="0" w:line="240" w:lineRule="auto"/>
              <w:ind w:left="130" w:right="113" w:hanging="141"/>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v prípade, ak zníženie počtu bodov bude mať vplyv na minimálnu bodovú hranicu schválených ŽoNFP, PPA pristúpi k odstúpeniu od zmluvy o poskytnutí NFP, čo bude spojené s následným vrátením celého poskytnutého NFP</w:t>
            </w:r>
          </w:p>
          <w:p w14:paraId="758540D9" w14:textId="05293DDF" w:rsidR="00983788" w:rsidRPr="00C52BF7" w:rsidRDefault="00983788" w:rsidP="002720F5">
            <w:pPr>
              <w:numPr>
                <w:ilvl w:val="0"/>
                <w:numId w:val="27"/>
              </w:numPr>
              <w:spacing w:after="0" w:line="240" w:lineRule="auto"/>
              <w:ind w:left="130" w:right="113" w:hanging="141"/>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 xml:space="preserve">v prípade, ak zníženie počtu bodov nebude mať vplyv na minimálnu bodovú hranicu schválených ŽoNFP, PPA pristúpi k uloženiu sankcie vo výške 5 % z celkovej schválenej sumy NFP za každé nesplnené bodovacie kritérium. </w:t>
            </w:r>
          </w:p>
        </w:tc>
      </w:tr>
      <w:tr w:rsidR="00F537BD" w:rsidRPr="00C52BF7" w14:paraId="76FB40EB"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A11E6FE" w14:textId="77777777" w:rsidR="00983788" w:rsidRPr="00C52BF7" w:rsidRDefault="00983788" w:rsidP="004A6BC0">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0BD75666" w14:textId="58BD5BC8" w:rsidR="00983788" w:rsidRPr="00C52BF7" w:rsidRDefault="00983788" w:rsidP="00FA7F7F">
            <w:pPr>
              <w:spacing w:after="0" w:line="240" w:lineRule="auto"/>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lang w:eastAsia="ar-SA"/>
              </w:rPr>
              <w:t xml:space="preserve">Mladý poľnohospodár nemá </w:t>
            </w:r>
            <w:r w:rsidRPr="00C52BF7">
              <w:rPr>
                <w:rFonts w:asciiTheme="minorHAnsi" w:eastAsia="Times New Roman" w:hAnsiTheme="minorHAnsi" w:cstheme="minorHAnsi"/>
                <w:strike/>
                <w:color w:val="00B050"/>
                <w:sz w:val="16"/>
                <w:szCs w:val="16"/>
              </w:rPr>
              <w:t>zodpovedajúce</w:t>
            </w:r>
            <w:r w:rsidRPr="00C52BF7">
              <w:rPr>
                <w:rFonts w:asciiTheme="minorHAnsi" w:eastAsia="Times New Roman" w:hAnsiTheme="minorHAnsi" w:cstheme="minorHAnsi"/>
                <w:strike/>
                <w:color w:val="00B050"/>
                <w:sz w:val="16"/>
                <w:szCs w:val="16"/>
                <w:lang w:eastAsia="ar-SA"/>
              </w:rPr>
              <w:t xml:space="preserve"> primerané zručnosti a schopnosti</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5F1A3C67" w14:textId="0590F074" w:rsidR="00983788" w:rsidRPr="00C52BF7" w:rsidRDefault="00983788" w:rsidP="00FA7F7F">
            <w:pPr>
              <w:spacing w:after="0" w:line="240" w:lineRule="auto"/>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Prijímateľ nesplnil podmienku zodpovedajúcich primeraných zručnosti a schopnosti, a to ani v rámci tolerančnej lehoty max. 24 mesiacov od dátumu účinnosti zmluvy o poskytnutí NFP v</w:t>
            </w:r>
            <w:r w:rsidR="001114C8" w:rsidRPr="00C52BF7">
              <w:rPr>
                <w:rFonts w:asciiTheme="minorHAnsi" w:hAnsiTheme="minorHAnsi" w:cstheme="minorHAnsi"/>
                <w:strike/>
                <w:color w:val="00B050"/>
                <w:sz w:val="16"/>
                <w:szCs w:val="16"/>
              </w:rPr>
              <w:t> </w:t>
            </w:r>
            <w:r w:rsidRPr="00C52BF7">
              <w:rPr>
                <w:rFonts w:asciiTheme="minorHAnsi" w:hAnsiTheme="minorHAnsi" w:cstheme="minorHAnsi"/>
                <w:strike/>
                <w:color w:val="00B050"/>
                <w:sz w:val="16"/>
                <w:szCs w:val="16"/>
              </w:rPr>
              <w:t>zmysle</w:t>
            </w:r>
            <w:r w:rsidR="001114C8" w:rsidRPr="00C52BF7">
              <w:rPr>
                <w:rFonts w:asciiTheme="minorHAnsi" w:hAnsiTheme="minorHAnsi" w:cstheme="minorHAnsi"/>
                <w:strike/>
                <w:color w:val="00B050"/>
                <w:sz w:val="16"/>
                <w:szCs w:val="16"/>
              </w:rPr>
              <w:t xml:space="preserve"> projektu realizácie (</w:t>
            </w:r>
            <w:r w:rsidRPr="00C52BF7">
              <w:rPr>
                <w:rFonts w:asciiTheme="minorHAnsi" w:hAnsiTheme="minorHAnsi" w:cstheme="minorHAnsi"/>
                <w:strike/>
                <w:color w:val="00B050"/>
                <w:sz w:val="16"/>
                <w:szCs w:val="16"/>
              </w:rPr>
              <w:t>podnikateľského plánu</w:t>
            </w:r>
            <w:r w:rsidR="001114C8" w:rsidRPr="00C52BF7">
              <w:rPr>
                <w:rFonts w:asciiTheme="minorHAnsi" w:hAnsiTheme="minorHAnsi" w:cstheme="minorHAnsi"/>
                <w:strike/>
                <w:color w:val="00B050"/>
                <w:sz w:val="16"/>
                <w:szCs w:val="16"/>
              </w:rPr>
              <w:t>)</w:t>
            </w:r>
            <w:r w:rsidRPr="00C52BF7">
              <w:rPr>
                <w:rFonts w:asciiTheme="minorHAnsi" w:hAnsiTheme="minorHAnsi" w:cstheme="minorHAnsi"/>
                <w:strike/>
                <w:color w:val="00B050"/>
                <w:sz w:val="16"/>
                <w:szCs w:val="16"/>
              </w:rPr>
              <w:t xml:space="preserve">, resp. do dátumu predloženia druhej (poslednej) </w:t>
            </w:r>
            <w:proofErr w:type="spellStart"/>
            <w:r w:rsidRPr="00C52BF7">
              <w:rPr>
                <w:rFonts w:asciiTheme="minorHAnsi" w:hAnsiTheme="minorHAnsi" w:cstheme="minorHAnsi"/>
                <w:strike/>
                <w:color w:val="00B050"/>
                <w:sz w:val="16"/>
                <w:szCs w:val="16"/>
              </w:rPr>
              <w:t>ŽoP</w:t>
            </w:r>
            <w:proofErr w:type="spellEnd"/>
            <w:r w:rsidRPr="00C52BF7">
              <w:rPr>
                <w:rFonts w:asciiTheme="minorHAnsi" w:hAnsiTheme="minorHAnsi" w:cstheme="minorHAnsi"/>
                <w:strike/>
                <w:color w:val="00B050"/>
                <w:sz w:val="16"/>
                <w:szCs w:val="16"/>
              </w:rPr>
              <w:t xml:space="preserve">, </w:t>
            </w:r>
            <w:proofErr w:type="spellStart"/>
            <w:r w:rsidRPr="00C52BF7">
              <w:rPr>
                <w:rFonts w:asciiTheme="minorHAnsi" w:hAnsiTheme="minorHAnsi" w:cstheme="minorHAnsi"/>
                <w:strike/>
                <w:color w:val="00B050"/>
                <w:sz w:val="16"/>
                <w:szCs w:val="16"/>
              </w:rPr>
              <w:t>t.j</w:t>
            </w:r>
            <w:proofErr w:type="spellEnd"/>
            <w:r w:rsidRPr="00C52BF7">
              <w:rPr>
                <w:rFonts w:asciiTheme="minorHAnsi" w:hAnsiTheme="minorHAnsi" w:cstheme="minorHAnsi"/>
                <w:strike/>
                <w:color w:val="00B050"/>
                <w:sz w:val="16"/>
                <w:szCs w:val="16"/>
              </w:rPr>
              <w:t>. podľa toho, čo nastane skôr.</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8C21D9" w14:textId="7E0E8C57" w:rsidR="00983788" w:rsidRPr="00C52BF7"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b/>
                <w:strike/>
                <w:color w:val="00B050"/>
                <w:sz w:val="16"/>
                <w:szCs w:val="16"/>
              </w:rPr>
            </w:pPr>
            <w:r w:rsidRPr="00C52BF7">
              <w:rPr>
                <w:rFonts w:asciiTheme="minorHAnsi" w:eastAsia="Times New Roman" w:hAnsiTheme="minorHAnsi" w:cstheme="minorHAnsi"/>
                <w:strike/>
                <w:color w:val="00B050"/>
                <w:sz w:val="16"/>
                <w:szCs w:val="16"/>
              </w:rPr>
              <w:t>sankcia vo výške 100 % (odstúpenie od zmluvy o poskytnutí NFP</w:t>
            </w:r>
            <w:r w:rsidR="001114C8" w:rsidRPr="00C52BF7">
              <w:rPr>
                <w:rFonts w:asciiTheme="minorHAnsi" w:eastAsia="Times New Roman" w:hAnsiTheme="minorHAnsi" w:cstheme="minorHAnsi"/>
                <w:strike/>
                <w:color w:val="00B050"/>
                <w:sz w:val="16"/>
                <w:szCs w:val="16"/>
              </w:rPr>
              <w:t>)</w:t>
            </w:r>
          </w:p>
        </w:tc>
      </w:tr>
      <w:tr w:rsidR="00F537BD" w:rsidRPr="00C52BF7" w14:paraId="11CF7F62"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5965D46" w14:textId="77777777" w:rsidR="00983788" w:rsidRPr="00C52BF7" w:rsidRDefault="00983788" w:rsidP="00983788">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548541B0" w14:textId="29E00DD8" w:rsidR="00983788" w:rsidRPr="00C52BF7" w:rsidRDefault="00983788" w:rsidP="00FA7F7F">
            <w:pPr>
              <w:spacing w:after="0" w:line="240" w:lineRule="auto"/>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lang w:eastAsia="ar-SA"/>
              </w:rPr>
              <w:t xml:space="preserve">Neplnenie </w:t>
            </w:r>
            <w:r w:rsidRPr="00C52BF7">
              <w:rPr>
                <w:rFonts w:asciiTheme="minorHAnsi" w:eastAsia="Times New Roman" w:hAnsiTheme="minorHAnsi" w:cstheme="minorHAnsi"/>
                <w:strike/>
                <w:color w:val="00B050"/>
                <w:sz w:val="16"/>
                <w:szCs w:val="16"/>
              </w:rPr>
              <w:t>povinnosti</w:t>
            </w:r>
            <w:r w:rsidRPr="00C52BF7">
              <w:rPr>
                <w:rFonts w:asciiTheme="minorHAnsi" w:eastAsia="Times New Roman" w:hAnsiTheme="minorHAnsi" w:cstheme="minorHAnsi"/>
                <w:strike/>
                <w:color w:val="00B050"/>
                <w:sz w:val="16"/>
                <w:szCs w:val="16"/>
                <w:lang w:eastAsia="ar-SA"/>
              </w:rPr>
              <w:t xml:space="preserve"> byť zapísaný v registri partnerov verejného sektora</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1735CF10" w14:textId="7D70770E" w:rsidR="00983788" w:rsidRPr="00C52BF7" w:rsidRDefault="00983788" w:rsidP="00FA7F7F">
            <w:pPr>
              <w:spacing w:after="0" w:line="240" w:lineRule="auto"/>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Prijímateľ si nesplnil povinnosť</w:t>
            </w:r>
            <w:r w:rsidRPr="00C52BF7">
              <w:rPr>
                <w:rFonts w:asciiTheme="minorHAnsi" w:hAnsiTheme="minorHAnsi" w:cstheme="minorHAnsi"/>
                <w:strike/>
                <w:color w:val="00B050"/>
                <w:sz w:val="16"/>
                <w:szCs w:val="16"/>
              </w:rPr>
              <w:t xml:space="preserve"> </w:t>
            </w:r>
            <w:r w:rsidRPr="00C52BF7">
              <w:rPr>
                <w:rFonts w:asciiTheme="minorHAnsi" w:eastAsia="Times New Roman" w:hAnsiTheme="minorHAnsi" w:cstheme="minorHAnsi"/>
                <w:strike/>
                <w:color w:val="00B050"/>
                <w:sz w:val="16"/>
                <w:szCs w:val="16"/>
              </w:rPr>
              <w:t xml:space="preserve">byť zapísaný v registri podľa zákona č. 315/2016 </w:t>
            </w:r>
            <w:proofErr w:type="spellStart"/>
            <w:r w:rsidRPr="00C52BF7">
              <w:rPr>
                <w:rFonts w:asciiTheme="minorHAnsi" w:eastAsia="Times New Roman" w:hAnsiTheme="minorHAnsi" w:cstheme="minorHAnsi"/>
                <w:strike/>
                <w:color w:val="00B050"/>
                <w:sz w:val="16"/>
                <w:szCs w:val="16"/>
              </w:rPr>
              <w:t>Z.z</w:t>
            </w:r>
            <w:proofErr w:type="spellEnd"/>
            <w:r w:rsidRPr="00C52BF7">
              <w:rPr>
                <w:rFonts w:asciiTheme="minorHAnsi" w:eastAsia="Times New Roman" w:hAnsiTheme="minorHAnsi" w:cstheme="minorHAnsi"/>
                <w:strike/>
                <w:color w:val="00B050"/>
                <w:sz w:val="16"/>
                <w:szCs w:val="16"/>
              </w:rPr>
              <w:t>. o registri partnerov verejného sektora a o zmene a doplnení niektorých zákonov počas celej doby platnosti a účinnosti danej zmluvy o poskytnutí NFP</w:t>
            </w:r>
            <w:r w:rsidRPr="00C52BF7">
              <w:rPr>
                <w:rFonts w:asciiTheme="minorHAnsi" w:hAnsiTheme="minorHAnsi" w:cstheme="minorHAnsi"/>
                <w:strike/>
                <w:color w:val="00B050"/>
                <w:sz w:val="16"/>
                <w:szCs w:val="16"/>
              </w:rPr>
              <w:t>, pokiaľ sa na prijímateľa vzťahuje táto povinnosť.</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554F4A" w14:textId="0F2AE1EA" w:rsidR="00983788" w:rsidRPr="00C52BF7" w:rsidRDefault="00983788" w:rsidP="002720F5">
            <w:pPr>
              <w:pStyle w:val="Odsekzoznamu"/>
              <w:numPr>
                <w:ilvl w:val="0"/>
                <w:numId w:val="20"/>
              </w:numPr>
              <w:spacing w:after="0" w:line="240" w:lineRule="auto"/>
              <w:ind w:left="136" w:hanging="136"/>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sankcia vo výške 100 % (odstúpenie od zmluvy o poskytnutí NFP</w:t>
            </w:r>
            <w:r w:rsidR="001114C8" w:rsidRPr="00C52BF7">
              <w:rPr>
                <w:rFonts w:asciiTheme="minorHAnsi" w:eastAsia="Times New Roman" w:hAnsiTheme="minorHAnsi" w:cstheme="minorHAnsi"/>
                <w:strike/>
                <w:color w:val="00B050"/>
                <w:sz w:val="16"/>
                <w:szCs w:val="16"/>
              </w:rPr>
              <w:t>)</w:t>
            </w:r>
          </w:p>
        </w:tc>
      </w:tr>
      <w:tr w:rsidR="00F537BD" w:rsidRPr="00C52BF7" w14:paraId="7B361803"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926F809" w14:textId="77777777" w:rsidR="00983788" w:rsidRPr="00C52BF7" w:rsidRDefault="00983788" w:rsidP="00983788">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57064CE8" w14:textId="3E01EFB9" w:rsidR="00983788" w:rsidRPr="00C52BF7" w:rsidRDefault="00983788" w:rsidP="00FA7F7F">
            <w:pPr>
              <w:spacing w:after="0" w:line="240" w:lineRule="auto"/>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 xml:space="preserve">Nezahájenie realizácie </w:t>
            </w:r>
            <w:r w:rsidR="001114C8" w:rsidRPr="00C52BF7">
              <w:rPr>
                <w:rFonts w:asciiTheme="minorHAnsi" w:eastAsia="Times New Roman" w:hAnsiTheme="minorHAnsi" w:cstheme="minorHAnsi"/>
                <w:strike/>
                <w:color w:val="00B050"/>
                <w:sz w:val="16"/>
                <w:szCs w:val="16"/>
              </w:rPr>
              <w:t>projektu realizácie (</w:t>
            </w:r>
            <w:r w:rsidRPr="00C52BF7">
              <w:rPr>
                <w:rFonts w:asciiTheme="minorHAnsi" w:eastAsia="Times New Roman" w:hAnsiTheme="minorHAnsi" w:cstheme="minorHAnsi"/>
                <w:strike/>
                <w:color w:val="00B050"/>
                <w:sz w:val="16"/>
                <w:szCs w:val="16"/>
              </w:rPr>
              <w:t>podnikateľského plánu</w:t>
            </w:r>
            <w:r w:rsidR="001114C8" w:rsidRPr="00C52BF7">
              <w:rPr>
                <w:rFonts w:asciiTheme="minorHAnsi" w:eastAsia="Times New Roman" w:hAnsiTheme="minorHAnsi" w:cstheme="minorHAnsi"/>
                <w:strike/>
                <w:color w:val="00B050"/>
                <w:sz w:val="16"/>
                <w:szCs w:val="16"/>
              </w:rPr>
              <w:t>)</w:t>
            </w:r>
            <w:r w:rsidRPr="00C52BF7">
              <w:rPr>
                <w:rFonts w:asciiTheme="minorHAnsi" w:eastAsia="Times New Roman" w:hAnsiTheme="minorHAnsi" w:cstheme="minorHAnsi"/>
                <w:strike/>
                <w:color w:val="00B050"/>
                <w:sz w:val="16"/>
                <w:szCs w:val="16"/>
              </w:rPr>
              <w:t xml:space="preserve">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7C13FBE" w14:textId="36E4D00F" w:rsidR="00983788" w:rsidRPr="00C52BF7" w:rsidRDefault="00983788" w:rsidP="00FA7F7F">
            <w:pPr>
              <w:spacing w:after="0" w:line="240" w:lineRule="auto"/>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 xml:space="preserve">Prijímateľ nezahájil realizáciu </w:t>
            </w:r>
            <w:r w:rsidR="001114C8" w:rsidRPr="00C52BF7">
              <w:rPr>
                <w:rFonts w:asciiTheme="minorHAnsi" w:hAnsiTheme="minorHAnsi" w:cstheme="minorHAnsi"/>
                <w:strike/>
                <w:color w:val="00B050"/>
                <w:sz w:val="16"/>
                <w:szCs w:val="16"/>
              </w:rPr>
              <w:t>projektu realizácie (</w:t>
            </w:r>
            <w:r w:rsidRPr="00C52BF7">
              <w:rPr>
                <w:rFonts w:asciiTheme="minorHAnsi" w:hAnsiTheme="minorHAnsi" w:cstheme="minorHAnsi"/>
                <w:strike/>
                <w:color w:val="00B050"/>
                <w:sz w:val="16"/>
                <w:szCs w:val="16"/>
              </w:rPr>
              <w:t>podnikateľského plánu</w:t>
            </w:r>
            <w:r w:rsidR="001114C8" w:rsidRPr="00C52BF7">
              <w:rPr>
                <w:rFonts w:asciiTheme="minorHAnsi" w:hAnsiTheme="minorHAnsi" w:cstheme="minorHAnsi"/>
                <w:strike/>
                <w:color w:val="00B050"/>
                <w:sz w:val="16"/>
                <w:szCs w:val="16"/>
              </w:rPr>
              <w:t>)</w:t>
            </w:r>
            <w:r w:rsidRPr="00C52BF7">
              <w:rPr>
                <w:rFonts w:asciiTheme="minorHAnsi" w:hAnsiTheme="minorHAnsi" w:cstheme="minorHAnsi"/>
                <w:strike/>
                <w:color w:val="00B050"/>
                <w:sz w:val="16"/>
                <w:szCs w:val="16"/>
              </w:rPr>
              <w:t xml:space="preserve"> do 9 mesiacov od dátumu účinnosti zmluvy o poskytnutí NFP, čo bol povinný deklarovať písomným oznámením adresovaným PPA na predpísanom tlačive.</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B71F3C" w14:textId="7B298EAB" w:rsidR="00983788" w:rsidRPr="00C52BF7" w:rsidRDefault="00983788" w:rsidP="002720F5">
            <w:pPr>
              <w:pStyle w:val="Odsekzoznamu"/>
              <w:numPr>
                <w:ilvl w:val="0"/>
                <w:numId w:val="20"/>
              </w:numPr>
              <w:spacing w:after="0" w:line="240" w:lineRule="auto"/>
              <w:ind w:left="136" w:hanging="141"/>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sankcia vo výške 100 % (odstúpenie od zmluvy o poskytnutí NFP</w:t>
            </w:r>
            <w:r w:rsidR="001114C8" w:rsidRPr="00C52BF7">
              <w:rPr>
                <w:rFonts w:asciiTheme="minorHAnsi" w:eastAsia="Times New Roman" w:hAnsiTheme="minorHAnsi" w:cstheme="minorHAnsi"/>
                <w:strike/>
                <w:color w:val="00B050"/>
                <w:sz w:val="16"/>
                <w:szCs w:val="16"/>
              </w:rPr>
              <w:t>)</w:t>
            </w:r>
          </w:p>
        </w:tc>
      </w:tr>
      <w:tr w:rsidR="00F537BD" w:rsidRPr="00C52BF7" w14:paraId="48629B6E"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DCDDD2" w14:textId="77777777" w:rsidR="00983788" w:rsidRPr="00C52BF7" w:rsidRDefault="00983788" w:rsidP="00983788">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2D369549" w14:textId="1DBE13E5" w:rsidR="00983788" w:rsidRPr="00C52BF7" w:rsidRDefault="00983788" w:rsidP="00FA7F7F">
            <w:pPr>
              <w:spacing w:after="0" w:line="240" w:lineRule="auto"/>
              <w:rPr>
                <w:rFonts w:asciiTheme="minorHAnsi" w:eastAsia="Times New Roman"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Nepredloženie prvej ŽoP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209DCC0" w14:textId="0698D6BA" w:rsidR="00983788" w:rsidRPr="00C52BF7" w:rsidRDefault="00983788" w:rsidP="00FA7F7F">
            <w:pPr>
              <w:spacing w:after="0" w:line="240" w:lineRule="auto"/>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Prijímateľ nepredložil prvú ŽoP do 6 mesiacov odo dňa účinnosti zmluvy o poskytnutí NFP.</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66734F" w14:textId="04532CF6" w:rsidR="00983788" w:rsidRPr="00C52BF7"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sankcia vo výške 100 % (odstúpenie od zmluvy o poskytnutí NFP</w:t>
            </w:r>
            <w:r w:rsidR="001114C8" w:rsidRPr="00C52BF7">
              <w:rPr>
                <w:rFonts w:asciiTheme="minorHAnsi" w:eastAsia="Times New Roman" w:hAnsiTheme="minorHAnsi" w:cstheme="minorHAnsi"/>
                <w:strike/>
                <w:color w:val="00B050"/>
                <w:sz w:val="16"/>
                <w:szCs w:val="16"/>
              </w:rPr>
              <w:t>)</w:t>
            </w:r>
          </w:p>
        </w:tc>
      </w:tr>
      <w:tr w:rsidR="00F537BD" w:rsidRPr="00C52BF7" w14:paraId="2651042A"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9E28D9C" w14:textId="77777777" w:rsidR="00983788" w:rsidRPr="00C52BF7" w:rsidRDefault="00983788" w:rsidP="00983788">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635F790E" w14:textId="18A2A967" w:rsidR="00983788" w:rsidRPr="00C52BF7" w:rsidRDefault="00983788" w:rsidP="00FA7F7F">
            <w:pPr>
              <w:spacing w:after="0" w:line="240" w:lineRule="auto"/>
              <w:rPr>
                <w:rFonts w:asciiTheme="minorHAnsi" w:eastAsia="Times New Roman"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Nepredloženie druhej a zároveň poslednej ŽoP včas.</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60B3F0B1" w14:textId="3349A45E" w:rsidR="00983788" w:rsidRPr="00C52BF7" w:rsidRDefault="00983788" w:rsidP="00FA7F7F">
            <w:pPr>
              <w:spacing w:after="0" w:line="240" w:lineRule="auto"/>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Prijímateľ nepredložil druhú a zároveň poslednú ŽoP na druhú splátku do 30.06.2025.</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2591A3" w14:textId="05F09025" w:rsidR="00983788" w:rsidRPr="00C52BF7" w:rsidRDefault="00983788" w:rsidP="002720F5">
            <w:pPr>
              <w:pStyle w:val="Odsekzoznamu"/>
              <w:numPr>
                <w:ilvl w:val="0"/>
                <w:numId w:val="20"/>
              </w:numPr>
              <w:spacing w:after="0" w:line="240" w:lineRule="auto"/>
              <w:ind w:left="136" w:right="113" w:hanging="136"/>
              <w:rPr>
                <w:rFonts w:asciiTheme="minorHAnsi" w:eastAsia="Times New Roman"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sankcia vo výške 100 % (odstúpenie od zmluvy o poskytnutí NFP</w:t>
            </w:r>
            <w:r w:rsidR="001114C8" w:rsidRPr="00C52BF7">
              <w:rPr>
                <w:rFonts w:asciiTheme="minorHAnsi" w:eastAsia="Times New Roman" w:hAnsiTheme="minorHAnsi" w:cstheme="minorHAnsi"/>
                <w:strike/>
                <w:color w:val="00B050"/>
                <w:sz w:val="16"/>
                <w:szCs w:val="16"/>
              </w:rPr>
              <w:t>)</w:t>
            </w:r>
          </w:p>
        </w:tc>
      </w:tr>
      <w:tr w:rsidR="00F537BD" w:rsidRPr="00C52BF7" w14:paraId="54251483"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3A9AC8" w14:textId="77777777" w:rsidR="00983788" w:rsidRPr="00C52BF7" w:rsidRDefault="00983788" w:rsidP="00983788">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auto"/>
            <w:vAlign w:val="center"/>
          </w:tcPr>
          <w:p w14:paraId="6250A4E0" w14:textId="5FE42974" w:rsidR="00983788" w:rsidRPr="00C52BF7" w:rsidRDefault="00983788" w:rsidP="00FA7F7F">
            <w:pPr>
              <w:spacing w:after="0" w:line="240" w:lineRule="auto"/>
              <w:rPr>
                <w:rFonts w:asciiTheme="minorHAnsi" w:eastAsia="Times New Roman"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Nepreukázanie správnej realizácie</w:t>
            </w:r>
            <w:r w:rsidR="001114C8" w:rsidRPr="00C52BF7">
              <w:rPr>
                <w:rFonts w:asciiTheme="minorHAnsi" w:eastAsia="Times New Roman" w:hAnsiTheme="minorHAnsi" w:cstheme="minorHAnsi"/>
                <w:strike/>
                <w:color w:val="00B050"/>
                <w:sz w:val="16"/>
                <w:szCs w:val="16"/>
              </w:rPr>
              <w:t xml:space="preserve"> projektu realizácie (</w:t>
            </w:r>
            <w:r w:rsidRPr="00C52BF7">
              <w:rPr>
                <w:rFonts w:asciiTheme="minorHAnsi" w:eastAsia="Times New Roman" w:hAnsiTheme="minorHAnsi" w:cstheme="minorHAnsi"/>
                <w:strike/>
                <w:color w:val="00B050"/>
                <w:sz w:val="16"/>
                <w:szCs w:val="16"/>
              </w:rPr>
              <w:t>podnikateľského</w:t>
            </w:r>
            <w:r w:rsidRPr="00C52BF7">
              <w:rPr>
                <w:rFonts w:asciiTheme="minorHAnsi" w:hAnsiTheme="minorHAnsi" w:cstheme="minorHAnsi"/>
                <w:strike/>
                <w:color w:val="00B050"/>
                <w:sz w:val="16"/>
                <w:szCs w:val="16"/>
              </w:rPr>
              <w:t xml:space="preserve"> plánu</w:t>
            </w:r>
            <w:r w:rsidR="001114C8" w:rsidRPr="00C52BF7">
              <w:rPr>
                <w:rFonts w:asciiTheme="minorHAnsi" w:hAnsiTheme="minorHAnsi" w:cstheme="minorHAnsi"/>
                <w:strike/>
                <w:color w:val="00B050"/>
                <w:sz w:val="16"/>
                <w:szCs w:val="16"/>
              </w:rPr>
              <w:t>)</w:t>
            </w:r>
            <w:r w:rsidRPr="00C52BF7">
              <w:rPr>
                <w:rFonts w:asciiTheme="minorHAnsi" w:hAnsiTheme="minorHAnsi" w:cstheme="minorHAnsi"/>
                <w:strike/>
                <w:color w:val="00B050"/>
                <w:sz w:val="16"/>
                <w:szCs w:val="16"/>
              </w:rPr>
              <w:t xml:space="preserve"> </w:t>
            </w:r>
            <w:r w:rsidRPr="00C52BF7">
              <w:rPr>
                <w:rFonts w:asciiTheme="minorHAnsi" w:eastAsia="Times New Roman" w:hAnsiTheme="minorHAnsi" w:cstheme="minorHAnsi"/>
                <w:strike/>
                <w:color w:val="00B050"/>
                <w:sz w:val="16"/>
                <w:szCs w:val="16"/>
              </w:rPr>
              <w:t>pred</w:t>
            </w:r>
            <w:r w:rsidRPr="00C52BF7">
              <w:rPr>
                <w:rFonts w:asciiTheme="minorHAnsi" w:hAnsiTheme="minorHAnsi" w:cstheme="minorHAnsi"/>
                <w:strike/>
                <w:color w:val="00B050"/>
                <w:sz w:val="16"/>
                <w:szCs w:val="16"/>
              </w:rPr>
              <w:t xml:space="preserve"> vyplatením druhej splátky pomoci</w:t>
            </w:r>
          </w:p>
        </w:tc>
        <w:tc>
          <w:tcPr>
            <w:tcW w:w="3552" w:type="dxa"/>
            <w:tcBorders>
              <w:top w:val="single" w:sz="4" w:space="0" w:color="auto"/>
              <w:left w:val="single" w:sz="4" w:space="0" w:color="auto"/>
              <w:bottom w:val="single" w:sz="4" w:space="0" w:color="auto"/>
              <w:right w:val="single" w:sz="4" w:space="0" w:color="auto"/>
            </w:tcBorders>
            <w:shd w:val="clear" w:color="auto" w:fill="auto"/>
            <w:vAlign w:val="center"/>
          </w:tcPr>
          <w:p w14:paraId="22136046" w14:textId="36B7C31A" w:rsidR="00983788" w:rsidRPr="00C52BF7" w:rsidRDefault="00983788" w:rsidP="00FA7F7F">
            <w:pPr>
              <w:spacing w:after="0" w:line="240" w:lineRule="auto"/>
              <w:ind w:right="144"/>
              <w:rPr>
                <w:rFonts w:asciiTheme="minorHAnsi" w:hAnsiTheme="minorHAnsi" w:cstheme="minorHAnsi"/>
                <w:b/>
                <w:strike/>
                <w:color w:val="00B050"/>
                <w:sz w:val="16"/>
                <w:szCs w:val="16"/>
              </w:rPr>
            </w:pPr>
            <w:r w:rsidRPr="00C52BF7">
              <w:rPr>
                <w:rFonts w:asciiTheme="minorHAnsi" w:hAnsiTheme="minorHAnsi" w:cstheme="minorHAnsi"/>
                <w:strike/>
                <w:color w:val="00B050"/>
                <w:sz w:val="16"/>
                <w:szCs w:val="16"/>
              </w:rPr>
              <w:t>Pred vyplatením druhej splátky pomoci prijímateľ nepreukázal správnu realizáciu predložené</w:t>
            </w:r>
            <w:r w:rsidR="004A6BC0" w:rsidRPr="00C52BF7">
              <w:rPr>
                <w:rFonts w:asciiTheme="minorHAnsi" w:hAnsiTheme="minorHAnsi" w:cstheme="minorHAnsi"/>
                <w:strike/>
                <w:color w:val="00B050"/>
                <w:sz w:val="16"/>
                <w:szCs w:val="16"/>
              </w:rPr>
              <w:t xml:space="preserve">ho </w:t>
            </w:r>
            <w:r w:rsidR="00780D36" w:rsidRPr="00C52BF7">
              <w:rPr>
                <w:rFonts w:asciiTheme="minorHAnsi" w:hAnsiTheme="minorHAnsi" w:cstheme="minorHAnsi"/>
                <w:strike/>
                <w:color w:val="00B050"/>
                <w:sz w:val="16"/>
                <w:szCs w:val="16"/>
              </w:rPr>
              <w:t>projektu realizácie (</w:t>
            </w:r>
            <w:r w:rsidR="004A6BC0" w:rsidRPr="00C52BF7">
              <w:rPr>
                <w:rFonts w:asciiTheme="minorHAnsi" w:hAnsiTheme="minorHAnsi" w:cstheme="minorHAnsi"/>
                <w:strike/>
                <w:color w:val="00B050"/>
                <w:sz w:val="16"/>
                <w:szCs w:val="16"/>
              </w:rPr>
              <w:t>podnikateľského plánu</w:t>
            </w:r>
            <w:r w:rsidR="00780D36" w:rsidRPr="00C52BF7">
              <w:rPr>
                <w:rFonts w:asciiTheme="minorHAnsi" w:hAnsiTheme="minorHAnsi" w:cstheme="minorHAnsi"/>
                <w:strike/>
                <w:color w:val="00B050"/>
                <w:sz w:val="16"/>
                <w:szCs w:val="16"/>
              </w:rPr>
              <w:t>)</w:t>
            </w:r>
            <w:r w:rsidR="004A6BC0" w:rsidRPr="00C52BF7">
              <w:rPr>
                <w:rFonts w:asciiTheme="minorHAnsi" w:hAnsiTheme="minorHAnsi" w:cstheme="minorHAnsi"/>
                <w:strike/>
                <w:color w:val="00B050"/>
                <w:sz w:val="16"/>
                <w:szCs w:val="16"/>
              </w:rPr>
              <w:t xml:space="preserve"> formou </w:t>
            </w:r>
            <w:r w:rsidRPr="00C52BF7">
              <w:rPr>
                <w:rFonts w:asciiTheme="minorHAnsi" w:hAnsiTheme="minorHAnsi" w:cstheme="minorHAnsi"/>
                <w:strike/>
                <w:color w:val="00B050"/>
                <w:sz w:val="16"/>
                <w:szCs w:val="16"/>
              </w:rPr>
              <w:t>vypracovania Odpočtu podnikateľského plánu:</w:t>
            </w:r>
          </w:p>
          <w:p w14:paraId="13B85B9C" w14:textId="213BB9F9" w:rsidR="00983788" w:rsidRPr="00C52BF7" w:rsidRDefault="004A6BC0" w:rsidP="002720F5">
            <w:pPr>
              <w:pStyle w:val="Odsekzoznamu"/>
              <w:numPr>
                <w:ilvl w:val="0"/>
                <w:numId w:val="19"/>
              </w:numPr>
              <w:spacing w:after="0" w:line="240" w:lineRule="auto"/>
              <w:ind w:left="289" w:right="123" w:hanging="289"/>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p</w:t>
            </w:r>
            <w:r w:rsidR="00983788" w:rsidRPr="00C52BF7">
              <w:rPr>
                <w:rFonts w:asciiTheme="minorHAnsi" w:hAnsiTheme="minorHAnsi" w:cstheme="minorHAnsi"/>
                <w:strike/>
                <w:color w:val="00B050"/>
                <w:sz w:val="16"/>
                <w:szCs w:val="16"/>
              </w:rPr>
              <w:t>rijímateľ nezabezpečil aktivity popísané v</w:t>
            </w:r>
            <w:r w:rsidR="00780D36" w:rsidRPr="00C52BF7">
              <w:rPr>
                <w:rFonts w:asciiTheme="minorHAnsi" w:hAnsiTheme="minorHAnsi" w:cstheme="minorHAnsi"/>
                <w:strike/>
                <w:color w:val="00B050"/>
                <w:sz w:val="16"/>
                <w:szCs w:val="16"/>
              </w:rPr>
              <w:t> projekte realizácie (</w:t>
            </w:r>
            <w:r w:rsidRPr="00C52BF7">
              <w:rPr>
                <w:rFonts w:asciiTheme="minorHAnsi" w:hAnsiTheme="minorHAnsi" w:cstheme="minorHAnsi"/>
                <w:strike/>
                <w:color w:val="00B050"/>
                <w:sz w:val="16"/>
                <w:szCs w:val="16"/>
              </w:rPr>
              <w:t>podnikateľsk</w:t>
            </w:r>
            <w:r w:rsidR="00983788" w:rsidRPr="00C52BF7">
              <w:rPr>
                <w:rFonts w:asciiTheme="minorHAnsi" w:hAnsiTheme="minorHAnsi" w:cstheme="minorHAnsi"/>
                <w:strike/>
                <w:color w:val="00B050"/>
                <w:sz w:val="16"/>
                <w:szCs w:val="16"/>
              </w:rPr>
              <w:t>o</w:t>
            </w:r>
            <w:r w:rsidRPr="00C52BF7">
              <w:rPr>
                <w:rFonts w:asciiTheme="minorHAnsi" w:hAnsiTheme="minorHAnsi" w:cstheme="minorHAnsi"/>
                <w:strike/>
                <w:color w:val="00B050"/>
                <w:sz w:val="16"/>
                <w:szCs w:val="16"/>
              </w:rPr>
              <w:t>m pláne</w:t>
            </w:r>
            <w:r w:rsidR="00780D36" w:rsidRPr="00C52BF7">
              <w:rPr>
                <w:rFonts w:asciiTheme="minorHAnsi" w:hAnsiTheme="minorHAnsi" w:cstheme="minorHAnsi"/>
                <w:strike/>
                <w:color w:val="00B050"/>
                <w:sz w:val="16"/>
                <w:szCs w:val="16"/>
              </w:rPr>
              <w:t>)</w:t>
            </w:r>
            <w:r w:rsidR="00983788" w:rsidRPr="00C52BF7">
              <w:rPr>
                <w:rFonts w:asciiTheme="minorHAnsi" w:hAnsiTheme="minorHAnsi" w:cstheme="minorHAnsi"/>
                <w:strike/>
                <w:color w:val="00B050"/>
                <w:sz w:val="16"/>
                <w:szCs w:val="16"/>
              </w:rPr>
              <w:t xml:space="preserve"> </w:t>
            </w:r>
            <w:r w:rsidR="00983788" w:rsidRPr="00C52BF7">
              <w:rPr>
                <w:rFonts w:asciiTheme="minorHAnsi" w:hAnsiTheme="minorHAnsi" w:cstheme="minorHAnsi"/>
                <w:strike/>
                <w:color w:val="00B050"/>
                <w:sz w:val="16"/>
                <w:szCs w:val="16"/>
              </w:rPr>
              <w:lastRenderedPageBreak/>
              <w:t>bez ohľadu na splnenie</w:t>
            </w:r>
            <w:r w:rsidRPr="00C52BF7">
              <w:rPr>
                <w:rFonts w:asciiTheme="minorHAnsi" w:hAnsiTheme="minorHAnsi" w:cstheme="minorHAnsi"/>
                <w:strike/>
                <w:color w:val="00B050"/>
                <w:sz w:val="16"/>
                <w:szCs w:val="16"/>
              </w:rPr>
              <w:t xml:space="preserve"> hodnoty štandardného výstupu</w:t>
            </w:r>
          </w:p>
          <w:p w14:paraId="35254BD1" w14:textId="3697E0B7" w:rsidR="004A6BC0" w:rsidRPr="00C52BF7" w:rsidRDefault="004A6BC0" w:rsidP="002720F5">
            <w:pPr>
              <w:pStyle w:val="Odsekzoznamu"/>
              <w:numPr>
                <w:ilvl w:val="0"/>
                <w:numId w:val="19"/>
              </w:numPr>
              <w:spacing w:after="0" w:line="240" w:lineRule="auto"/>
              <w:ind w:left="289" w:right="123" w:hanging="289"/>
              <w:rPr>
                <w:rFonts w:asciiTheme="minorHAnsi" w:hAnsiTheme="minorHAnsi" w:cstheme="minorHAnsi"/>
                <w:b/>
                <w:strike/>
                <w:color w:val="00B050"/>
                <w:sz w:val="16"/>
                <w:szCs w:val="16"/>
              </w:rPr>
            </w:pPr>
            <w:r w:rsidRPr="00C52BF7">
              <w:rPr>
                <w:rFonts w:asciiTheme="minorHAnsi" w:hAnsiTheme="minorHAnsi" w:cstheme="minorHAnsi"/>
                <w:strike/>
                <w:color w:val="00B050"/>
                <w:sz w:val="16"/>
                <w:szCs w:val="16"/>
              </w:rPr>
              <w:t>p</w:t>
            </w:r>
            <w:r w:rsidR="00983788" w:rsidRPr="00C52BF7">
              <w:rPr>
                <w:rFonts w:asciiTheme="minorHAnsi" w:hAnsiTheme="minorHAnsi" w:cstheme="minorHAnsi"/>
                <w:strike/>
                <w:color w:val="00B050"/>
                <w:sz w:val="16"/>
                <w:szCs w:val="16"/>
              </w:rPr>
              <w:t>rijímateľ zabezpečil aktivity popísané v</w:t>
            </w:r>
            <w:r w:rsidR="00780D36" w:rsidRPr="00C52BF7">
              <w:rPr>
                <w:rFonts w:asciiTheme="minorHAnsi" w:hAnsiTheme="minorHAnsi" w:cstheme="minorHAnsi"/>
                <w:strike/>
                <w:color w:val="00B050"/>
                <w:sz w:val="16"/>
                <w:szCs w:val="16"/>
              </w:rPr>
              <w:t> projekte realizácie (</w:t>
            </w:r>
            <w:r w:rsidRPr="00C52BF7">
              <w:rPr>
                <w:rFonts w:asciiTheme="minorHAnsi" w:hAnsiTheme="minorHAnsi" w:cstheme="minorHAnsi"/>
                <w:strike/>
                <w:color w:val="00B050"/>
                <w:sz w:val="16"/>
                <w:szCs w:val="16"/>
              </w:rPr>
              <w:t>podnikateľskom pláne</w:t>
            </w:r>
            <w:r w:rsidR="00780D36" w:rsidRPr="00C52BF7">
              <w:rPr>
                <w:rFonts w:asciiTheme="minorHAnsi" w:hAnsiTheme="minorHAnsi" w:cstheme="minorHAnsi"/>
                <w:strike/>
                <w:color w:val="00B050"/>
                <w:sz w:val="16"/>
                <w:szCs w:val="16"/>
              </w:rPr>
              <w:t xml:space="preserve">), ale </w:t>
            </w:r>
            <w:r w:rsidR="00983788" w:rsidRPr="00C52BF7">
              <w:rPr>
                <w:rFonts w:asciiTheme="minorHAnsi" w:hAnsiTheme="minorHAnsi" w:cstheme="minorHAnsi"/>
                <w:strike/>
                <w:color w:val="00B050"/>
                <w:sz w:val="16"/>
                <w:szCs w:val="16"/>
              </w:rPr>
              <w:t>súčasne nedosiahol </w:t>
            </w:r>
            <w:r w:rsidR="00983788" w:rsidRPr="00C52BF7">
              <w:rPr>
                <w:rFonts w:asciiTheme="minorHAnsi" w:hAnsiTheme="minorHAnsi" w:cstheme="minorHAnsi"/>
                <w:strike/>
                <w:color w:val="00B050"/>
                <w:sz w:val="16"/>
                <w:szCs w:val="16"/>
                <w:u w:val="single"/>
              </w:rPr>
              <w:t>plánovanú</w:t>
            </w:r>
            <w:r w:rsidR="00983788" w:rsidRPr="00C52BF7">
              <w:rPr>
                <w:rFonts w:asciiTheme="minorHAnsi" w:hAnsiTheme="minorHAnsi" w:cstheme="minorHAnsi"/>
                <w:strike/>
                <w:color w:val="00B050"/>
                <w:sz w:val="16"/>
                <w:szCs w:val="16"/>
              </w:rPr>
              <w:t xml:space="preserve"> hodnotu štandardného výstupu, ktorá mala byť rovnaká alebo vyššia ako hodnota štandardného výstupu preukázaná pri podaní ŽoNFP, pričom </w:t>
            </w:r>
            <w:r w:rsidR="00983788" w:rsidRPr="00C52BF7">
              <w:rPr>
                <w:rFonts w:asciiTheme="minorHAnsi" w:hAnsiTheme="minorHAnsi" w:cstheme="minorHAnsi"/>
                <w:strike/>
                <w:color w:val="00B050"/>
                <w:sz w:val="16"/>
                <w:szCs w:val="16"/>
                <w:u w:val="single"/>
              </w:rPr>
              <w:t>dosiahnutá</w:t>
            </w:r>
            <w:r w:rsidR="00983788" w:rsidRPr="00C52BF7">
              <w:rPr>
                <w:rFonts w:asciiTheme="minorHAnsi" w:hAnsiTheme="minorHAnsi" w:cstheme="minorHAnsi"/>
                <w:strike/>
                <w:color w:val="00B050"/>
                <w:sz w:val="16"/>
                <w:szCs w:val="16"/>
              </w:rPr>
              <w:t xml:space="preserve"> hodnota štandardného výstupu je nižšia ako bola pri podaní ŽoNFP</w:t>
            </w:r>
            <w:r w:rsidR="00983788" w:rsidRPr="00C52BF7">
              <w:rPr>
                <w:rStyle w:val="Odkaznapoznmkupodiarou"/>
                <w:rFonts w:asciiTheme="minorHAnsi" w:hAnsiTheme="minorHAnsi" w:cstheme="minorHAnsi"/>
                <w:strike/>
                <w:color w:val="00B050"/>
                <w:sz w:val="16"/>
                <w:szCs w:val="16"/>
              </w:rPr>
              <w:footnoteReference w:id="4"/>
            </w:r>
            <w:r w:rsidR="00983788" w:rsidRPr="00C52BF7">
              <w:rPr>
                <w:rFonts w:asciiTheme="minorHAnsi" w:hAnsiTheme="minorHAnsi" w:cstheme="minorHAnsi"/>
                <w:strike/>
                <w:color w:val="00B050"/>
                <w:sz w:val="16"/>
                <w:szCs w:val="16"/>
              </w:rPr>
              <w:t>.</w:t>
            </w:r>
          </w:p>
          <w:p w14:paraId="4AD20462" w14:textId="2232677A" w:rsidR="00983788" w:rsidRPr="00C52BF7" w:rsidRDefault="004A6BC0" w:rsidP="002720F5">
            <w:pPr>
              <w:pStyle w:val="Odsekzoznamu"/>
              <w:numPr>
                <w:ilvl w:val="0"/>
                <w:numId w:val="19"/>
              </w:numPr>
              <w:spacing w:after="0" w:line="240" w:lineRule="auto"/>
              <w:ind w:left="289" w:right="123" w:hanging="289"/>
              <w:rPr>
                <w:rFonts w:asciiTheme="minorHAnsi" w:hAnsiTheme="minorHAnsi" w:cstheme="minorHAnsi"/>
                <w:b/>
                <w:strike/>
                <w:color w:val="00B050"/>
                <w:sz w:val="16"/>
                <w:szCs w:val="16"/>
              </w:rPr>
            </w:pPr>
            <w:r w:rsidRPr="00C52BF7">
              <w:rPr>
                <w:rFonts w:asciiTheme="minorHAnsi" w:hAnsiTheme="minorHAnsi" w:cstheme="minorHAnsi"/>
                <w:strike/>
                <w:color w:val="00B050"/>
                <w:sz w:val="16"/>
                <w:szCs w:val="16"/>
              </w:rPr>
              <w:t>p</w:t>
            </w:r>
            <w:r w:rsidR="00983788" w:rsidRPr="00C52BF7">
              <w:rPr>
                <w:rFonts w:asciiTheme="minorHAnsi" w:hAnsiTheme="minorHAnsi" w:cstheme="minorHAnsi"/>
                <w:strike/>
                <w:color w:val="00B050"/>
                <w:sz w:val="16"/>
                <w:szCs w:val="16"/>
              </w:rPr>
              <w:t>rijímateľ zabezpečil aktivity popísané v</w:t>
            </w:r>
            <w:r w:rsidR="00780D36" w:rsidRPr="00C52BF7">
              <w:rPr>
                <w:rFonts w:asciiTheme="minorHAnsi" w:hAnsiTheme="minorHAnsi" w:cstheme="minorHAnsi"/>
                <w:strike/>
                <w:color w:val="00B050"/>
                <w:sz w:val="16"/>
                <w:szCs w:val="16"/>
              </w:rPr>
              <w:t> projekte realizácie (</w:t>
            </w:r>
            <w:r w:rsidRPr="00C52BF7">
              <w:rPr>
                <w:rFonts w:asciiTheme="minorHAnsi" w:hAnsiTheme="minorHAnsi" w:cstheme="minorHAnsi"/>
                <w:strike/>
                <w:color w:val="00B050"/>
                <w:sz w:val="16"/>
                <w:szCs w:val="16"/>
              </w:rPr>
              <w:t>podnikateľskom pláne</w:t>
            </w:r>
            <w:r w:rsidR="00780D36" w:rsidRPr="00C52BF7">
              <w:rPr>
                <w:rFonts w:asciiTheme="minorHAnsi" w:hAnsiTheme="minorHAnsi" w:cstheme="minorHAnsi"/>
                <w:strike/>
                <w:color w:val="00B050"/>
                <w:sz w:val="16"/>
                <w:szCs w:val="16"/>
              </w:rPr>
              <w:t>)</w:t>
            </w:r>
            <w:r w:rsidR="00983788" w:rsidRPr="00C52BF7">
              <w:rPr>
                <w:rFonts w:asciiTheme="minorHAnsi" w:hAnsiTheme="minorHAnsi" w:cstheme="minorHAnsi"/>
                <w:strike/>
                <w:color w:val="00B050"/>
                <w:sz w:val="16"/>
                <w:szCs w:val="16"/>
              </w:rPr>
              <w:t>, ale súčasne nedosiahol </w:t>
            </w:r>
            <w:r w:rsidR="00983788" w:rsidRPr="00C52BF7">
              <w:rPr>
                <w:rFonts w:asciiTheme="minorHAnsi" w:hAnsiTheme="minorHAnsi" w:cstheme="minorHAnsi"/>
                <w:strike/>
                <w:color w:val="00B050"/>
                <w:sz w:val="16"/>
                <w:szCs w:val="16"/>
                <w:u w:val="single"/>
              </w:rPr>
              <w:t>plánovanú</w:t>
            </w:r>
            <w:r w:rsidR="00983788" w:rsidRPr="00C52BF7">
              <w:rPr>
                <w:rFonts w:asciiTheme="minorHAnsi" w:hAnsiTheme="minorHAnsi" w:cstheme="minorHAnsi"/>
                <w:strike/>
                <w:color w:val="00B050"/>
                <w:sz w:val="16"/>
                <w:szCs w:val="16"/>
              </w:rPr>
              <w:t xml:space="preserve"> hodnotu štandardného výstupu, ktorá mala byť rovnaká alebo vyššia ako hodnota štandardného výstupu preukázaná pri podaní ŽoNFP, avšak dodržal, resp. prekročil štandardný výstup preukázaný pri podaní ŽoNFP</w:t>
            </w:r>
            <w:r w:rsidR="00983788" w:rsidRPr="00C52BF7">
              <w:rPr>
                <w:rStyle w:val="Odkaznapoznmkupodiarou"/>
                <w:rFonts w:asciiTheme="minorHAnsi" w:hAnsiTheme="minorHAnsi" w:cstheme="minorHAnsi"/>
                <w:strike/>
                <w:color w:val="00B050"/>
                <w:sz w:val="16"/>
                <w:szCs w:val="16"/>
              </w:rPr>
              <w:footnoteReference w:id="5"/>
            </w:r>
            <w:r w:rsidR="00983788" w:rsidRPr="00C52BF7">
              <w:rPr>
                <w:rFonts w:asciiTheme="minorHAnsi" w:hAnsiTheme="minorHAnsi" w:cstheme="minorHAnsi"/>
                <w:strike/>
                <w:color w:val="00B050"/>
                <w:sz w:val="16"/>
                <w:szCs w:val="16"/>
              </w:rPr>
              <w:t>.</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tcPr>
          <w:p w14:paraId="5F96C9F0" w14:textId="77777777" w:rsidR="00983788" w:rsidRPr="00C52BF7" w:rsidRDefault="00983788" w:rsidP="00FA7F7F">
            <w:pPr>
              <w:spacing w:after="0" w:line="240" w:lineRule="auto"/>
              <w:rPr>
                <w:rFonts w:asciiTheme="minorHAnsi" w:eastAsia="Times New Roman" w:hAnsiTheme="minorHAnsi" w:cstheme="minorHAnsi"/>
                <w:b/>
                <w:strike/>
                <w:color w:val="00B050"/>
                <w:sz w:val="16"/>
                <w:szCs w:val="16"/>
              </w:rPr>
            </w:pPr>
          </w:p>
          <w:p w14:paraId="36CDDC79" w14:textId="77777777" w:rsidR="00983788" w:rsidRPr="00C52BF7" w:rsidRDefault="00983788" w:rsidP="00FA7F7F">
            <w:pPr>
              <w:spacing w:after="0" w:line="240" w:lineRule="auto"/>
              <w:rPr>
                <w:rFonts w:asciiTheme="minorHAnsi" w:eastAsia="Times New Roman" w:hAnsiTheme="minorHAnsi" w:cstheme="minorHAnsi"/>
                <w:b/>
                <w:strike/>
                <w:color w:val="00B050"/>
                <w:sz w:val="16"/>
                <w:szCs w:val="16"/>
              </w:rPr>
            </w:pPr>
          </w:p>
          <w:p w14:paraId="128FD119" w14:textId="77777777" w:rsidR="00983788" w:rsidRPr="00C52BF7" w:rsidRDefault="00983788" w:rsidP="00FA7F7F">
            <w:pPr>
              <w:spacing w:after="0" w:line="240" w:lineRule="auto"/>
              <w:rPr>
                <w:rFonts w:asciiTheme="minorHAnsi" w:eastAsia="Times New Roman" w:hAnsiTheme="minorHAnsi" w:cstheme="minorHAnsi"/>
                <w:b/>
                <w:strike/>
                <w:color w:val="00B050"/>
                <w:sz w:val="16"/>
                <w:szCs w:val="16"/>
              </w:rPr>
            </w:pPr>
          </w:p>
          <w:p w14:paraId="325555F8" w14:textId="77777777" w:rsidR="00983788" w:rsidRPr="00C52BF7" w:rsidRDefault="00983788" w:rsidP="00FA7F7F">
            <w:pPr>
              <w:spacing w:after="0" w:line="240" w:lineRule="auto"/>
              <w:rPr>
                <w:rFonts w:asciiTheme="minorHAnsi" w:eastAsia="Times New Roman" w:hAnsiTheme="minorHAnsi" w:cstheme="minorHAnsi"/>
                <w:b/>
                <w:strike/>
                <w:color w:val="00B050"/>
                <w:sz w:val="16"/>
                <w:szCs w:val="16"/>
              </w:rPr>
            </w:pPr>
          </w:p>
          <w:p w14:paraId="0ECFD32E" w14:textId="77777777" w:rsidR="00983788" w:rsidRPr="00C52BF7" w:rsidRDefault="00983788" w:rsidP="00FA7F7F">
            <w:pPr>
              <w:spacing w:after="0" w:line="240" w:lineRule="auto"/>
              <w:rPr>
                <w:rFonts w:asciiTheme="minorHAnsi" w:eastAsia="Times New Roman" w:hAnsiTheme="minorHAnsi" w:cstheme="minorHAnsi"/>
                <w:b/>
                <w:strike/>
                <w:color w:val="00B050"/>
                <w:sz w:val="16"/>
                <w:szCs w:val="16"/>
              </w:rPr>
            </w:pPr>
          </w:p>
          <w:p w14:paraId="55E53525" w14:textId="77777777" w:rsidR="00983788" w:rsidRPr="00C52BF7" w:rsidRDefault="00983788" w:rsidP="00FA7F7F">
            <w:pPr>
              <w:spacing w:after="0" w:line="240" w:lineRule="auto"/>
              <w:rPr>
                <w:rFonts w:asciiTheme="minorHAnsi" w:eastAsia="Times New Roman" w:hAnsiTheme="minorHAnsi" w:cstheme="minorHAnsi"/>
                <w:b/>
                <w:strike/>
                <w:color w:val="00B050"/>
                <w:sz w:val="16"/>
                <w:szCs w:val="16"/>
              </w:rPr>
            </w:pPr>
          </w:p>
          <w:p w14:paraId="5534B770" w14:textId="77777777" w:rsidR="00983788" w:rsidRPr="00C52BF7" w:rsidRDefault="00983788" w:rsidP="00FA7F7F">
            <w:pPr>
              <w:spacing w:after="0" w:line="240" w:lineRule="auto"/>
              <w:rPr>
                <w:rFonts w:asciiTheme="minorHAnsi" w:eastAsia="Times New Roman" w:hAnsiTheme="minorHAnsi" w:cstheme="minorHAnsi"/>
                <w:b/>
                <w:strike/>
                <w:color w:val="00B050"/>
                <w:sz w:val="16"/>
                <w:szCs w:val="16"/>
              </w:rPr>
            </w:pPr>
          </w:p>
          <w:p w14:paraId="626E2C36" w14:textId="77777777" w:rsidR="00983788" w:rsidRPr="00C52BF7" w:rsidRDefault="00983788" w:rsidP="00FA7F7F">
            <w:pPr>
              <w:spacing w:after="0" w:line="240" w:lineRule="auto"/>
              <w:rPr>
                <w:rFonts w:asciiTheme="minorHAnsi" w:eastAsia="Times New Roman" w:hAnsiTheme="minorHAnsi" w:cstheme="minorHAnsi"/>
                <w:b/>
                <w:strike/>
                <w:color w:val="00B050"/>
                <w:sz w:val="16"/>
                <w:szCs w:val="16"/>
              </w:rPr>
            </w:pPr>
          </w:p>
          <w:p w14:paraId="06DC7755" w14:textId="294692A1" w:rsidR="004A6BC0" w:rsidRPr="00C52BF7" w:rsidRDefault="004A6BC0" w:rsidP="002720F5">
            <w:pPr>
              <w:pStyle w:val="Odsekzoznamu"/>
              <w:numPr>
                <w:ilvl w:val="0"/>
                <w:numId w:val="21"/>
              </w:numPr>
              <w:spacing w:after="0" w:line="240" w:lineRule="auto"/>
              <w:ind w:left="278" w:hanging="283"/>
              <w:rPr>
                <w:rFonts w:asciiTheme="minorHAnsi" w:eastAsia="Times New Roman" w:hAnsiTheme="minorHAnsi" w:cstheme="minorHAnsi"/>
                <w:b/>
                <w:strike/>
                <w:color w:val="00B050"/>
                <w:sz w:val="16"/>
                <w:szCs w:val="16"/>
              </w:rPr>
            </w:pPr>
            <w:r w:rsidRPr="00C52BF7">
              <w:rPr>
                <w:rFonts w:asciiTheme="minorHAnsi" w:eastAsia="Times New Roman" w:hAnsiTheme="minorHAnsi" w:cstheme="minorHAnsi"/>
                <w:strike/>
                <w:color w:val="00B050"/>
                <w:sz w:val="16"/>
                <w:szCs w:val="16"/>
              </w:rPr>
              <w:t>p</w:t>
            </w:r>
            <w:r w:rsidR="00983788" w:rsidRPr="00C52BF7">
              <w:rPr>
                <w:rFonts w:asciiTheme="minorHAnsi" w:eastAsia="Times New Roman" w:hAnsiTheme="minorHAnsi" w:cstheme="minorHAnsi"/>
                <w:strike/>
                <w:color w:val="00B050"/>
                <w:sz w:val="16"/>
                <w:szCs w:val="16"/>
              </w:rPr>
              <w:t>rijímateľ je povinný vrátiť prvú splátku pomoci. Upla</w:t>
            </w:r>
            <w:r w:rsidRPr="00C52BF7">
              <w:rPr>
                <w:rFonts w:asciiTheme="minorHAnsi" w:eastAsia="Times New Roman" w:hAnsiTheme="minorHAnsi" w:cstheme="minorHAnsi"/>
                <w:strike/>
                <w:color w:val="00B050"/>
                <w:sz w:val="16"/>
                <w:szCs w:val="16"/>
              </w:rPr>
              <w:t>tňuje sa sankcia vo výške 100 % (odstúpenie od z</w:t>
            </w:r>
            <w:r w:rsidR="00983788" w:rsidRPr="00C52BF7">
              <w:rPr>
                <w:rFonts w:asciiTheme="minorHAnsi" w:eastAsia="Times New Roman" w:hAnsiTheme="minorHAnsi" w:cstheme="minorHAnsi"/>
                <w:strike/>
                <w:color w:val="00B050"/>
                <w:sz w:val="16"/>
                <w:szCs w:val="16"/>
              </w:rPr>
              <w:t>mluvy o</w:t>
            </w:r>
            <w:r w:rsidRPr="00C52BF7">
              <w:rPr>
                <w:rFonts w:asciiTheme="minorHAnsi" w:eastAsia="Times New Roman" w:hAnsiTheme="minorHAnsi" w:cstheme="minorHAnsi"/>
                <w:strike/>
                <w:color w:val="00B050"/>
                <w:sz w:val="16"/>
                <w:szCs w:val="16"/>
              </w:rPr>
              <w:t xml:space="preserve"> poskytnutí </w:t>
            </w:r>
            <w:r w:rsidR="00983788" w:rsidRPr="00C52BF7">
              <w:rPr>
                <w:rFonts w:asciiTheme="minorHAnsi" w:eastAsia="Times New Roman" w:hAnsiTheme="minorHAnsi" w:cstheme="minorHAnsi"/>
                <w:strike/>
                <w:color w:val="00B050"/>
                <w:sz w:val="16"/>
                <w:szCs w:val="16"/>
              </w:rPr>
              <w:t>NFP)</w:t>
            </w:r>
          </w:p>
          <w:p w14:paraId="4A49DF5D" w14:textId="012EA870" w:rsidR="004A6BC0" w:rsidRPr="00C52BF7" w:rsidRDefault="004A6BC0" w:rsidP="002720F5">
            <w:pPr>
              <w:pStyle w:val="Odsekzoznamu"/>
              <w:numPr>
                <w:ilvl w:val="0"/>
                <w:numId w:val="21"/>
              </w:numPr>
              <w:spacing w:after="0" w:line="240" w:lineRule="auto"/>
              <w:ind w:left="278" w:hanging="283"/>
              <w:rPr>
                <w:rFonts w:asciiTheme="minorHAnsi" w:eastAsia="Times New Roman" w:hAnsiTheme="minorHAnsi" w:cstheme="minorHAnsi"/>
                <w:b/>
                <w:strike/>
                <w:color w:val="00B050"/>
                <w:sz w:val="16"/>
                <w:szCs w:val="16"/>
              </w:rPr>
            </w:pPr>
            <w:r w:rsidRPr="00C52BF7">
              <w:rPr>
                <w:rFonts w:asciiTheme="minorHAnsi" w:eastAsia="Times New Roman" w:hAnsiTheme="minorHAnsi" w:cstheme="minorHAnsi"/>
                <w:strike/>
                <w:color w:val="00B050"/>
                <w:sz w:val="16"/>
                <w:szCs w:val="16"/>
              </w:rPr>
              <w:t>p</w:t>
            </w:r>
            <w:r w:rsidR="00983788" w:rsidRPr="00C52BF7">
              <w:rPr>
                <w:rFonts w:asciiTheme="minorHAnsi" w:eastAsia="Times New Roman" w:hAnsiTheme="minorHAnsi" w:cstheme="minorHAnsi"/>
                <w:strike/>
                <w:color w:val="00B050"/>
                <w:sz w:val="16"/>
                <w:szCs w:val="16"/>
              </w:rPr>
              <w:t>rijímateľ je povinný vrátiť prvú splátku pomoci. Upla</w:t>
            </w:r>
            <w:r w:rsidRPr="00C52BF7">
              <w:rPr>
                <w:rFonts w:asciiTheme="minorHAnsi" w:eastAsia="Times New Roman" w:hAnsiTheme="minorHAnsi" w:cstheme="minorHAnsi"/>
                <w:strike/>
                <w:color w:val="00B050"/>
                <w:sz w:val="16"/>
                <w:szCs w:val="16"/>
              </w:rPr>
              <w:t>tňuje sa sankcia vo výške 100 % (odstúpenie od z</w:t>
            </w:r>
            <w:r w:rsidR="00983788" w:rsidRPr="00C52BF7">
              <w:rPr>
                <w:rFonts w:asciiTheme="minorHAnsi" w:eastAsia="Times New Roman" w:hAnsiTheme="minorHAnsi" w:cstheme="minorHAnsi"/>
                <w:strike/>
                <w:color w:val="00B050"/>
                <w:sz w:val="16"/>
                <w:szCs w:val="16"/>
              </w:rPr>
              <w:t>mluvy o</w:t>
            </w:r>
            <w:r w:rsidRPr="00C52BF7">
              <w:rPr>
                <w:rFonts w:asciiTheme="minorHAnsi" w:eastAsia="Times New Roman" w:hAnsiTheme="minorHAnsi" w:cstheme="minorHAnsi"/>
                <w:strike/>
                <w:color w:val="00B050"/>
                <w:sz w:val="16"/>
                <w:szCs w:val="16"/>
              </w:rPr>
              <w:t xml:space="preserve"> poskytnutí</w:t>
            </w:r>
            <w:r w:rsidR="00983788" w:rsidRPr="00C52BF7">
              <w:rPr>
                <w:rFonts w:asciiTheme="minorHAnsi" w:eastAsia="Times New Roman" w:hAnsiTheme="minorHAnsi" w:cstheme="minorHAnsi"/>
                <w:strike/>
                <w:color w:val="00B050"/>
                <w:sz w:val="16"/>
                <w:szCs w:val="16"/>
              </w:rPr>
              <w:t xml:space="preserve"> NFP)</w:t>
            </w:r>
          </w:p>
          <w:p w14:paraId="02EF0B44" w14:textId="73C8ABCA" w:rsidR="00983788" w:rsidRPr="00C52BF7" w:rsidRDefault="004A6BC0" w:rsidP="002720F5">
            <w:pPr>
              <w:pStyle w:val="Odsekzoznamu"/>
              <w:numPr>
                <w:ilvl w:val="0"/>
                <w:numId w:val="21"/>
              </w:numPr>
              <w:spacing w:after="0" w:line="240" w:lineRule="auto"/>
              <w:ind w:left="278" w:hanging="283"/>
              <w:rPr>
                <w:rFonts w:asciiTheme="minorHAnsi" w:eastAsia="Times New Roman" w:hAnsiTheme="minorHAnsi" w:cstheme="minorHAnsi"/>
                <w:b/>
                <w:strike/>
                <w:color w:val="00B050"/>
                <w:sz w:val="16"/>
                <w:szCs w:val="16"/>
              </w:rPr>
            </w:pPr>
            <w:r w:rsidRPr="00C52BF7">
              <w:rPr>
                <w:rFonts w:asciiTheme="minorHAnsi" w:eastAsia="Times New Roman" w:hAnsiTheme="minorHAnsi" w:cstheme="minorHAnsi"/>
                <w:strike/>
                <w:color w:val="00B050"/>
                <w:sz w:val="16"/>
                <w:szCs w:val="16"/>
              </w:rPr>
              <w:t>bez sankcie</w:t>
            </w:r>
          </w:p>
          <w:p w14:paraId="75FF09BA" w14:textId="77777777" w:rsidR="00983788" w:rsidRPr="00C52BF7" w:rsidRDefault="00983788" w:rsidP="00FA7F7F">
            <w:pPr>
              <w:spacing w:after="0" w:line="240" w:lineRule="auto"/>
              <w:ind w:left="57" w:right="113"/>
              <w:rPr>
                <w:rFonts w:asciiTheme="minorHAnsi" w:eastAsia="Times New Roman" w:hAnsiTheme="minorHAnsi" w:cstheme="minorHAnsi"/>
                <w:strike/>
                <w:color w:val="00B050"/>
                <w:sz w:val="16"/>
                <w:szCs w:val="16"/>
              </w:rPr>
            </w:pPr>
          </w:p>
        </w:tc>
      </w:tr>
      <w:tr w:rsidR="00F537BD" w:rsidRPr="00C52BF7" w14:paraId="7100D824"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5AE211E" w14:textId="77777777" w:rsidR="00983788" w:rsidRPr="00C52BF7" w:rsidRDefault="00983788" w:rsidP="00983788">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3958BB" w14:textId="62BC04AB" w:rsidR="00983788" w:rsidRPr="00C52BF7" w:rsidRDefault="00983788" w:rsidP="00FA7F7F">
            <w:pPr>
              <w:spacing w:after="0" w:line="240" w:lineRule="auto"/>
              <w:rPr>
                <w:rFonts w:asciiTheme="minorHAnsi" w:eastAsia="Times New Roman"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Porušenie ustanovení týkajúcich sa konfliktu záujmov</w:t>
            </w:r>
          </w:p>
        </w:tc>
        <w:tc>
          <w:tcPr>
            <w:tcW w:w="35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E0028" w14:textId="620BEF3C" w:rsidR="00983788" w:rsidRPr="00C52BF7" w:rsidRDefault="00983788" w:rsidP="00FA7F7F">
            <w:pPr>
              <w:spacing w:after="0" w:line="240" w:lineRule="auto"/>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Prijímateľ porušil povinnosť dodržiavať ustanovenia, týkajúce sa konfliktu záujmov.</w:t>
            </w:r>
          </w:p>
        </w:tc>
        <w:tc>
          <w:tcPr>
            <w:tcW w:w="33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28F30B" w14:textId="0482D128" w:rsidR="00983788" w:rsidRPr="00C52BF7" w:rsidRDefault="004A6BC0" w:rsidP="002720F5">
            <w:pPr>
              <w:pStyle w:val="Odsekzoznamu"/>
              <w:numPr>
                <w:ilvl w:val="0"/>
                <w:numId w:val="20"/>
              </w:numPr>
              <w:spacing w:after="0" w:line="240" w:lineRule="auto"/>
              <w:ind w:left="136" w:right="113" w:hanging="141"/>
              <w:rPr>
                <w:rFonts w:asciiTheme="minorHAnsi" w:eastAsia="Times New Roman" w:hAnsiTheme="minorHAnsi" w:cstheme="minorHAnsi"/>
                <w:b/>
                <w:strike/>
                <w:color w:val="00B050"/>
                <w:sz w:val="16"/>
                <w:szCs w:val="16"/>
              </w:rPr>
            </w:pPr>
            <w:r w:rsidRPr="00C52BF7">
              <w:rPr>
                <w:rFonts w:asciiTheme="minorHAnsi" w:eastAsia="Times New Roman" w:hAnsiTheme="minorHAnsi" w:cstheme="minorHAnsi"/>
                <w:strike/>
                <w:color w:val="00B050"/>
                <w:sz w:val="16"/>
                <w:szCs w:val="16"/>
              </w:rPr>
              <w:t>s</w:t>
            </w:r>
            <w:r w:rsidR="00983788" w:rsidRPr="00C52BF7">
              <w:rPr>
                <w:rFonts w:asciiTheme="minorHAnsi" w:eastAsia="Times New Roman" w:hAnsiTheme="minorHAnsi" w:cstheme="minorHAnsi"/>
                <w:strike/>
                <w:color w:val="00B050"/>
                <w:sz w:val="16"/>
                <w:szCs w:val="16"/>
              </w:rPr>
              <w:t xml:space="preserve">ankcia vo výške 100 </w:t>
            </w:r>
            <w:r w:rsidRPr="00C52BF7">
              <w:rPr>
                <w:rFonts w:asciiTheme="minorHAnsi" w:eastAsia="Times New Roman" w:hAnsiTheme="minorHAnsi" w:cstheme="minorHAnsi"/>
                <w:strike/>
                <w:color w:val="00B050"/>
                <w:sz w:val="16"/>
                <w:szCs w:val="16"/>
              </w:rPr>
              <w:t>% (odstúpenie od z</w:t>
            </w:r>
            <w:r w:rsidR="00983788" w:rsidRPr="00C52BF7">
              <w:rPr>
                <w:rFonts w:asciiTheme="minorHAnsi" w:eastAsia="Times New Roman" w:hAnsiTheme="minorHAnsi" w:cstheme="minorHAnsi"/>
                <w:strike/>
                <w:color w:val="00B050"/>
                <w:sz w:val="16"/>
                <w:szCs w:val="16"/>
              </w:rPr>
              <w:t>mluvy o</w:t>
            </w:r>
            <w:r w:rsidRPr="00C52BF7">
              <w:rPr>
                <w:rFonts w:asciiTheme="minorHAnsi" w:eastAsia="Times New Roman" w:hAnsiTheme="minorHAnsi" w:cstheme="minorHAnsi"/>
                <w:strike/>
                <w:color w:val="00B050"/>
                <w:sz w:val="16"/>
                <w:szCs w:val="16"/>
              </w:rPr>
              <w:t xml:space="preserve"> poskytnutí </w:t>
            </w:r>
            <w:r w:rsidR="00983788" w:rsidRPr="00C52BF7">
              <w:rPr>
                <w:rFonts w:asciiTheme="minorHAnsi" w:eastAsia="Times New Roman" w:hAnsiTheme="minorHAnsi" w:cstheme="minorHAnsi"/>
                <w:strike/>
                <w:color w:val="00B050"/>
                <w:sz w:val="16"/>
                <w:szCs w:val="16"/>
              </w:rPr>
              <w:t>NFP)</w:t>
            </w:r>
          </w:p>
        </w:tc>
      </w:tr>
      <w:tr w:rsidR="00F537BD" w:rsidRPr="00C52BF7" w14:paraId="762050E2" w14:textId="77777777" w:rsidTr="00FA7F7F">
        <w:tc>
          <w:tcPr>
            <w:tcW w:w="3619" w:type="dxa"/>
            <w:vMerge/>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66A3A5E" w14:textId="77777777" w:rsidR="00983788" w:rsidRPr="00C52BF7" w:rsidRDefault="00983788" w:rsidP="00983788">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1026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B30054" w14:textId="0AF379FA" w:rsidR="00FA7F7F" w:rsidRPr="00C52BF7" w:rsidRDefault="00983788" w:rsidP="00983788">
            <w:pPr>
              <w:spacing w:after="0" w:line="240" w:lineRule="auto"/>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Ostatné sankcie (ak je relevantné) sa uplatňujú v zmysle Katalógu sankcií pre projektové podpory PRV SR 2014-2022 s prílohami A až C v platnom znení.</w:t>
            </w:r>
          </w:p>
        </w:tc>
      </w:tr>
    </w:tbl>
    <w:p w14:paraId="7D4096F8" w14:textId="38B8E2B0" w:rsidR="004A6BC0" w:rsidRPr="00C52BF7" w:rsidRDefault="004A6BC0" w:rsidP="0076440C">
      <w:pPr>
        <w:rPr>
          <w:strike/>
          <w:color w:val="00B050"/>
          <w:lang w:eastAsia="sk-SK"/>
        </w:rPr>
      </w:pPr>
    </w:p>
    <w:p w14:paraId="27DD4E3C" w14:textId="700F1488" w:rsidR="00102540" w:rsidRPr="00C52BF7" w:rsidRDefault="00102540" w:rsidP="0076440C">
      <w:pPr>
        <w:rPr>
          <w:strike/>
          <w:color w:val="00B050"/>
          <w:lang w:eastAsia="sk-SK"/>
        </w:rPr>
      </w:pPr>
    </w:p>
    <w:p w14:paraId="0D93A337" w14:textId="77777777" w:rsidR="00102540" w:rsidRPr="00C52BF7" w:rsidRDefault="00102540" w:rsidP="0076440C">
      <w:pPr>
        <w:rPr>
          <w:strike/>
          <w:color w:val="00B050"/>
          <w:lang w:eastAsia="sk-SK"/>
        </w:rPr>
      </w:pPr>
    </w:p>
    <w:tbl>
      <w:tblPr>
        <w:tblStyle w:val="Mriekatabuky"/>
        <w:tblW w:w="13887" w:type="dxa"/>
        <w:tblInd w:w="567" w:type="dxa"/>
        <w:tblLook w:val="04A0" w:firstRow="1" w:lastRow="0" w:firstColumn="1" w:lastColumn="0" w:noHBand="0" w:noVBand="1"/>
      </w:tblPr>
      <w:tblGrid>
        <w:gridCol w:w="3425"/>
        <w:gridCol w:w="3226"/>
        <w:gridCol w:w="4012"/>
        <w:gridCol w:w="3224"/>
      </w:tblGrid>
      <w:tr w:rsidR="00F537BD" w:rsidRPr="00C52BF7" w14:paraId="3282AA67" w14:textId="77777777" w:rsidTr="00D06F6D">
        <w:tc>
          <w:tcPr>
            <w:tcW w:w="3425" w:type="dxa"/>
            <w:shd w:val="clear" w:color="auto" w:fill="E2EFD9" w:themeFill="accent6" w:themeFillTint="33"/>
            <w:vAlign w:val="center"/>
          </w:tcPr>
          <w:p w14:paraId="5C480142" w14:textId="2789CB2F" w:rsidR="0076440C" w:rsidRPr="00C52BF7" w:rsidRDefault="00D06F6D" w:rsidP="0076440C">
            <w:pPr>
              <w:autoSpaceDE w:val="0"/>
              <w:autoSpaceDN w:val="0"/>
              <w:adjustRightInd w:val="0"/>
              <w:jc w:val="center"/>
              <w:rPr>
                <w:b/>
                <w:strike/>
                <w:color w:val="00B050"/>
                <w:sz w:val="22"/>
                <w:szCs w:val="22"/>
              </w:rPr>
            </w:pPr>
            <w:r w:rsidRPr="00C52BF7">
              <w:rPr>
                <w:b/>
                <w:strike/>
                <w:color w:val="00B050"/>
                <w:sz w:val="22"/>
                <w:szCs w:val="22"/>
              </w:rPr>
              <w:t>Podopatrenie</w:t>
            </w:r>
          </w:p>
        </w:tc>
        <w:tc>
          <w:tcPr>
            <w:tcW w:w="10462" w:type="dxa"/>
            <w:gridSpan w:val="3"/>
            <w:shd w:val="clear" w:color="auto" w:fill="E2EFD9" w:themeFill="accent6" w:themeFillTint="33"/>
            <w:vAlign w:val="center"/>
          </w:tcPr>
          <w:p w14:paraId="516533D7" w14:textId="77777777" w:rsidR="0076440C" w:rsidRPr="00C52BF7" w:rsidRDefault="0076440C" w:rsidP="0076440C">
            <w:pPr>
              <w:autoSpaceDE w:val="0"/>
              <w:autoSpaceDN w:val="0"/>
              <w:adjustRightInd w:val="0"/>
              <w:rPr>
                <w:rFonts w:cstheme="minorHAnsi"/>
                <w:b/>
                <w:bCs/>
                <w:strike/>
                <w:color w:val="00B050"/>
                <w:sz w:val="22"/>
                <w:szCs w:val="22"/>
              </w:rPr>
            </w:pPr>
            <w:r w:rsidRPr="00C52BF7">
              <w:rPr>
                <w:rFonts w:cstheme="minorHAnsi"/>
                <w:b/>
                <w:strike/>
                <w:color w:val="00B050"/>
                <w:sz w:val="22"/>
                <w:szCs w:val="22"/>
              </w:rPr>
              <w:t>6.3 Pomoc na začatie podnikateľskej činnosti na rozvoj malých poľnohospodárskych podnikov</w:t>
            </w:r>
          </w:p>
        </w:tc>
      </w:tr>
      <w:tr w:rsidR="00F537BD" w:rsidRPr="00C52BF7" w14:paraId="42224792" w14:textId="77777777" w:rsidTr="00D06F6D">
        <w:tc>
          <w:tcPr>
            <w:tcW w:w="3425" w:type="dxa"/>
            <w:shd w:val="clear" w:color="auto" w:fill="E2EFD9" w:themeFill="accent6" w:themeFillTint="33"/>
            <w:vAlign w:val="center"/>
          </w:tcPr>
          <w:p w14:paraId="59D00F74" w14:textId="77777777" w:rsidR="0076440C" w:rsidRPr="00C52BF7" w:rsidRDefault="0076440C" w:rsidP="00D06F6D">
            <w:pPr>
              <w:autoSpaceDE w:val="0"/>
              <w:autoSpaceDN w:val="0"/>
              <w:adjustRightInd w:val="0"/>
              <w:spacing w:after="0" w:line="240" w:lineRule="auto"/>
              <w:jc w:val="center"/>
              <w:rPr>
                <w:rFonts w:asciiTheme="minorHAnsi" w:hAnsiTheme="minorHAnsi" w:cstheme="minorHAnsi"/>
                <w:b/>
                <w:strike/>
                <w:color w:val="00B050"/>
                <w:sz w:val="16"/>
                <w:szCs w:val="16"/>
              </w:rPr>
            </w:pPr>
            <w:r w:rsidRPr="00C52BF7">
              <w:rPr>
                <w:rFonts w:asciiTheme="minorHAnsi" w:hAnsiTheme="minorHAnsi" w:cstheme="minorHAnsi"/>
                <w:b/>
                <w:strike/>
                <w:color w:val="00B050"/>
                <w:sz w:val="16"/>
                <w:szCs w:val="16"/>
              </w:rPr>
              <w:t>Forma zjednodušeného vykazovania výdavkov</w:t>
            </w:r>
          </w:p>
        </w:tc>
        <w:tc>
          <w:tcPr>
            <w:tcW w:w="10462" w:type="dxa"/>
            <w:gridSpan w:val="3"/>
            <w:shd w:val="clear" w:color="auto" w:fill="FFFFFF" w:themeFill="background1"/>
            <w:vAlign w:val="center"/>
          </w:tcPr>
          <w:p w14:paraId="1DEDAD69" w14:textId="77777777" w:rsidR="0076440C" w:rsidRPr="00C52BF7" w:rsidRDefault="0076440C" w:rsidP="00D06F6D">
            <w:pPr>
              <w:autoSpaceDE w:val="0"/>
              <w:autoSpaceDN w:val="0"/>
              <w:adjustRightInd w:val="0"/>
              <w:spacing w:after="0" w:line="240" w:lineRule="auto"/>
              <w:rPr>
                <w:rFonts w:asciiTheme="minorHAnsi" w:hAnsiTheme="minorHAnsi" w:cstheme="minorHAnsi"/>
                <w:bCs/>
                <w:strike/>
                <w:color w:val="00B050"/>
                <w:sz w:val="16"/>
                <w:szCs w:val="16"/>
              </w:rPr>
            </w:pPr>
            <w:r w:rsidRPr="00C52BF7">
              <w:rPr>
                <w:rFonts w:asciiTheme="minorHAnsi" w:hAnsiTheme="minorHAnsi" w:cstheme="minorHAnsi"/>
                <w:bCs/>
                <w:strike/>
                <w:color w:val="00B050"/>
                <w:sz w:val="16"/>
                <w:szCs w:val="16"/>
              </w:rPr>
              <w:t xml:space="preserve">Paušálna platba </w:t>
            </w:r>
          </w:p>
        </w:tc>
      </w:tr>
      <w:tr w:rsidR="00F537BD" w:rsidRPr="00C52BF7" w14:paraId="0A757BDF" w14:textId="77777777" w:rsidTr="00D06F6D">
        <w:tc>
          <w:tcPr>
            <w:tcW w:w="3425" w:type="dxa"/>
            <w:shd w:val="clear" w:color="auto" w:fill="E2EFD9" w:themeFill="accent6" w:themeFillTint="33"/>
            <w:vAlign w:val="center"/>
          </w:tcPr>
          <w:p w14:paraId="38208F3F" w14:textId="5EAA70F4" w:rsidR="00F914C1" w:rsidRPr="00C52BF7" w:rsidRDefault="00F914C1" w:rsidP="00D06F6D">
            <w:pPr>
              <w:autoSpaceDE w:val="0"/>
              <w:autoSpaceDN w:val="0"/>
              <w:adjustRightInd w:val="0"/>
              <w:spacing w:after="0" w:line="240" w:lineRule="auto"/>
              <w:jc w:val="center"/>
              <w:rPr>
                <w:rFonts w:asciiTheme="minorHAnsi" w:hAnsiTheme="minorHAnsi" w:cstheme="minorHAnsi"/>
                <w:b/>
                <w:strike/>
                <w:color w:val="00B050"/>
                <w:sz w:val="16"/>
                <w:szCs w:val="16"/>
              </w:rPr>
            </w:pPr>
            <w:r w:rsidRPr="00C52BF7">
              <w:rPr>
                <w:rFonts w:asciiTheme="minorHAnsi" w:hAnsiTheme="minorHAnsi" w:cstheme="minorHAnsi"/>
                <w:b/>
                <w:strike/>
                <w:color w:val="00B050"/>
                <w:sz w:val="16"/>
                <w:szCs w:val="16"/>
              </w:rPr>
              <w:t>Podmienky uplatnenia zjednodušeného vykazovania výdavkov</w:t>
            </w:r>
          </w:p>
        </w:tc>
        <w:tc>
          <w:tcPr>
            <w:tcW w:w="10462" w:type="dxa"/>
            <w:gridSpan w:val="3"/>
            <w:shd w:val="clear" w:color="auto" w:fill="FFFFFF" w:themeFill="background1"/>
            <w:vAlign w:val="center"/>
          </w:tcPr>
          <w:p w14:paraId="54242A3E" w14:textId="0E2D85DF" w:rsidR="00F914C1" w:rsidRPr="00C52BF7" w:rsidRDefault="00F914C1" w:rsidP="002720F5">
            <w:pPr>
              <w:pStyle w:val="Odsekzoznamu"/>
              <w:numPr>
                <w:ilvl w:val="0"/>
                <w:numId w:val="6"/>
              </w:numPr>
              <w:spacing w:after="0" w:line="240" w:lineRule="auto"/>
              <w:ind w:left="170" w:hanging="170"/>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podmienky definované v Príručke pre prijímateľa LEADER</w:t>
            </w:r>
          </w:p>
        </w:tc>
      </w:tr>
      <w:tr w:rsidR="00F537BD" w:rsidRPr="00C52BF7" w14:paraId="443A094F" w14:textId="77777777" w:rsidTr="00D06F6D">
        <w:tc>
          <w:tcPr>
            <w:tcW w:w="3425" w:type="dxa"/>
            <w:shd w:val="clear" w:color="auto" w:fill="E2EFD9" w:themeFill="accent6" w:themeFillTint="33"/>
            <w:vAlign w:val="center"/>
          </w:tcPr>
          <w:p w14:paraId="4F48D0FF" w14:textId="037570D7" w:rsidR="00F914C1" w:rsidRPr="00C52BF7" w:rsidRDefault="00F914C1" w:rsidP="00D06F6D">
            <w:pPr>
              <w:autoSpaceDE w:val="0"/>
              <w:autoSpaceDN w:val="0"/>
              <w:adjustRightInd w:val="0"/>
              <w:spacing w:after="0" w:line="240" w:lineRule="auto"/>
              <w:jc w:val="center"/>
              <w:rPr>
                <w:rFonts w:asciiTheme="minorHAnsi" w:hAnsiTheme="minorHAnsi" w:cstheme="minorHAnsi"/>
                <w:b/>
                <w:strike/>
                <w:color w:val="00B050"/>
                <w:sz w:val="16"/>
                <w:szCs w:val="16"/>
              </w:rPr>
            </w:pPr>
            <w:r w:rsidRPr="00C52BF7">
              <w:rPr>
                <w:rFonts w:asciiTheme="minorHAnsi" w:hAnsiTheme="minorHAnsi" w:cstheme="minorHAnsi"/>
                <w:b/>
                <w:strike/>
                <w:color w:val="00B050"/>
                <w:sz w:val="16"/>
                <w:szCs w:val="16"/>
              </w:rPr>
              <w:t>Možnosť kombinácie foriem vykazovania výdavkov</w:t>
            </w:r>
          </w:p>
        </w:tc>
        <w:tc>
          <w:tcPr>
            <w:tcW w:w="10462" w:type="dxa"/>
            <w:gridSpan w:val="3"/>
            <w:shd w:val="clear" w:color="auto" w:fill="FFFFFF" w:themeFill="background1"/>
            <w:vAlign w:val="center"/>
          </w:tcPr>
          <w:p w14:paraId="3786AA24" w14:textId="4B769DC1" w:rsidR="00F914C1" w:rsidRPr="00C52BF7" w:rsidRDefault="00F914C1" w:rsidP="002720F5">
            <w:pPr>
              <w:pStyle w:val="Odsekzoznamu"/>
              <w:numPr>
                <w:ilvl w:val="0"/>
                <w:numId w:val="6"/>
              </w:numPr>
              <w:spacing w:after="0" w:line="240" w:lineRule="auto"/>
              <w:ind w:left="170" w:hanging="170"/>
              <w:rPr>
                <w:rFonts w:asciiTheme="minorHAnsi" w:hAnsiTheme="minorHAnsi" w:cstheme="minorHAnsi"/>
                <w:strike/>
                <w:color w:val="00B050"/>
                <w:sz w:val="16"/>
                <w:szCs w:val="16"/>
              </w:rPr>
            </w:pPr>
            <w:r w:rsidRPr="00C52BF7">
              <w:rPr>
                <w:rFonts w:asciiTheme="minorHAnsi" w:hAnsiTheme="minorHAnsi" w:cstheme="minorHAnsi"/>
                <w:bCs/>
                <w:iCs/>
                <w:strike/>
                <w:color w:val="00B050"/>
                <w:sz w:val="16"/>
                <w:szCs w:val="16"/>
                <w:lang w:eastAsia="sk-SK"/>
              </w:rPr>
              <w:t>možnosť</w:t>
            </w:r>
            <w:r w:rsidRPr="00C52BF7">
              <w:rPr>
                <w:rFonts w:asciiTheme="minorHAnsi" w:hAnsiTheme="minorHAnsi" w:cstheme="minorHAnsi"/>
                <w:strike/>
                <w:color w:val="00B050"/>
                <w:sz w:val="16"/>
                <w:szCs w:val="16"/>
              </w:rPr>
              <w:t xml:space="preserve"> kombinácie foriem zjednodušeného vykazovania výdavkov sa  neumožňuje</w:t>
            </w:r>
          </w:p>
        </w:tc>
      </w:tr>
      <w:tr w:rsidR="00F537BD" w:rsidRPr="00C52BF7" w14:paraId="24E55EE5" w14:textId="77777777" w:rsidTr="00D06F6D">
        <w:tc>
          <w:tcPr>
            <w:tcW w:w="3425" w:type="dxa"/>
            <w:shd w:val="clear" w:color="auto" w:fill="E2EFD9" w:themeFill="accent6" w:themeFillTint="33"/>
            <w:vAlign w:val="center"/>
          </w:tcPr>
          <w:p w14:paraId="462F501A" w14:textId="208ED10D" w:rsidR="00F914C1" w:rsidRPr="00C52BF7" w:rsidRDefault="00F914C1" w:rsidP="00D06F6D">
            <w:pPr>
              <w:autoSpaceDE w:val="0"/>
              <w:autoSpaceDN w:val="0"/>
              <w:adjustRightInd w:val="0"/>
              <w:spacing w:after="0" w:line="240" w:lineRule="auto"/>
              <w:jc w:val="center"/>
              <w:rPr>
                <w:rFonts w:asciiTheme="minorHAnsi" w:hAnsiTheme="minorHAnsi" w:cstheme="minorHAnsi"/>
                <w:b/>
                <w:strike/>
                <w:color w:val="00B050"/>
                <w:sz w:val="16"/>
                <w:szCs w:val="16"/>
              </w:rPr>
            </w:pPr>
            <w:r w:rsidRPr="00C52BF7">
              <w:rPr>
                <w:rFonts w:asciiTheme="minorHAnsi" w:hAnsiTheme="minorHAnsi" w:cstheme="minorHAnsi"/>
                <w:b/>
                <w:strike/>
                <w:color w:val="00B050"/>
                <w:sz w:val="16"/>
                <w:szCs w:val="16"/>
              </w:rPr>
              <w:t>Dokumentácia k žiadosti o platbu</w:t>
            </w:r>
          </w:p>
        </w:tc>
        <w:tc>
          <w:tcPr>
            <w:tcW w:w="10462" w:type="dxa"/>
            <w:gridSpan w:val="3"/>
            <w:shd w:val="clear" w:color="auto" w:fill="FFFFFF" w:themeFill="background1"/>
            <w:vAlign w:val="center"/>
          </w:tcPr>
          <w:p w14:paraId="2020C9AB" w14:textId="21F6B4B2" w:rsidR="00F914C1" w:rsidRPr="00C52BF7" w:rsidRDefault="00F914C1" w:rsidP="002720F5">
            <w:pPr>
              <w:pStyle w:val="Odsekzoznamu"/>
              <w:numPr>
                <w:ilvl w:val="0"/>
                <w:numId w:val="6"/>
              </w:numPr>
              <w:spacing w:after="0" w:line="240" w:lineRule="auto"/>
              <w:ind w:left="170" w:hanging="170"/>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v zmysle kapitoly 6.7.3 Príručky pre prijímateľa LEADER</w:t>
            </w:r>
          </w:p>
        </w:tc>
      </w:tr>
      <w:tr w:rsidR="00F537BD" w:rsidRPr="00C52BF7" w14:paraId="2E370C87" w14:textId="77777777" w:rsidTr="00D06F6D">
        <w:tc>
          <w:tcPr>
            <w:tcW w:w="3425" w:type="dxa"/>
            <w:shd w:val="clear" w:color="auto" w:fill="E2EFD9" w:themeFill="accent6" w:themeFillTint="33"/>
            <w:vAlign w:val="center"/>
          </w:tcPr>
          <w:p w14:paraId="17EBA359" w14:textId="107EC365" w:rsidR="00F914C1" w:rsidRPr="00C52BF7" w:rsidRDefault="00F914C1" w:rsidP="00D06F6D">
            <w:pPr>
              <w:autoSpaceDE w:val="0"/>
              <w:autoSpaceDN w:val="0"/>
              <w:adjustRightInd w:val="0"/>
              <w:spacing w:after="0" w:line="240" w:lineRule="auto"/>
              <w:jc w:val="center"/>
              <w:rPr>
                <w:rFonts w:asciiTheme="minorHAnsi" w:hAnsiTheme="minorHAnsi" w:cstheme="minorHAnsi"/>
                <w:b/>
                <w:strike/>
                <w:color w:val="00B050"/>
                <w:sz w:val="16"/>
                <w:szCs w:val="16"/>
              </w:rPr>
            </w:pPr>
            <w:r w:rsidRPr="00C52BF7">
              <w:rPr>
                <w:rFonts w:asciiTheme="minorHAnsi" w:hAnsiTheme="minorHAnsi" w:cstheme="minorHAnsi"/>
                <w:b/>
                <w:strike/>
                <w:color w:val="00B050"/>
                <w:sz w:val="16"/>
                <w:szCs w:val="16"/>
              </w:rPr>
              <w:t>Spôsob výkonu kontroly</w:t>
            </w:r>
          </w:p>
        </w:tc>
        <w:tc>
          <w:tcPr>
            <w:tcW w:w="10462" w:type="dxa"/>
            <w:gridSpan w:val="3"/>
            <w:shd w:val="clear" w:color="auto" w:fill="FFFFFF" w:themeFill="background1"/>
            <w:vAlign w:val="center"/>
          </w:tcPr>
          <w:p w14:paraId="45E646CD" w14:textId="4F99ACFE" w:rsidR="00D06F6D" w:rsidRPr="00C52BF7" w:rsidRDefault="00780D36" w:rsidP="002720F5">
            <w:pPr>
              <w:pStyle w:val="Odsekzoznamu"/>
              <w:numPr>
                <w:ilvl w:val="0"/>
                <w:numId w:val="6"/>
              </w:numPr>
              <w:spacing w:after="0" w:line="240" w:lineRule="auto"/>
              <w:ind w:left="170" w:hanging="170"/>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správna realizácia  projektu realizácie (podnikateľského plánu) bude predmetom administratívnej kontroly a kontroly na mieste (správnou realizáciou projektu realizácie -  podnikateľského plánu sa rozumie zabezpečenie aktivít popísaných v projekte realizácie (podnikateľskom pláne) a súčasne dodržanie, resp. prekročenie hodnoty štandardného výstupu podniku žiadateľa, ktorý preukázal pri podaní ŽoNFP)</w:t>
            </w:r>
          </w:p>
        </w:tc>
      </w:tr>
      <w:tr w:rsidR="00F537BD" w:rsidRPr="00C52BF7" w14:paraId="74E727DE" w14:textId="77777777" w:rsidTr="00D06F6D">
        <w:tc>
          <w:tcPr>
            <w:tcW w:w="3425" w:type="dxa"/>
            <w:shd w:val="clear" w:color="auto" w:fill="E2EFD9" w:themeFill="accent6" w:themeFillTint="33"/>
            <w:vAlign w:val="center"/>
          </w:tcPr>
          <w:p w14:paraId="1C46FE3C" w14:textId="77777777" w:rsidR="00F914C1" w:rsidRPr="00C52BF7" w:rsidRDefault="00F914C1" w:rsidP="00D06F6D">
            <w:pPr>
              <w:autoSpaceDE w:val="0"/>
              <w:autoSpaceDN w:val="0"/>
              <w:adjustRightInd w:val="0"/>
              <w:spacing w:after="0" w:line="240" w:lineRule="auto"/>
              <w:jc w:val="center"/>
              <w:rPr>
                <w:rFonts w:asciiTheme="minorHAnsi" w:hAnsiTheme="minorHAnsi" w:cstheme="minorHAnsi"/>
                <w:b/>
                <w:strike/>
                <w:color w:val="00B050"/>
                <w:sz w:val="16"/>
                <w:szCs w:val="16"/>
              </w:rPr>
            </w:pPr>
            <w:r w:rsidRPr="00C52BF7">
              <w:rPr>
                <w:rFonts w:asciiTheme="minorHAnsi" w:hAnsiTheme="minorHAnsi" w:cstheme="minorHAnsi"/>
                <w:b/>
                <w:strike/>
                <w:color w:val="00B050"/>
                <w:sz w:val="16"/>
                <w:szCs w:val="16"/>
              </w:rPr>
              <w:lastRenderedPageBreak/>
              <w:t>Merateľné ukazovatele</w:t>
            </w:r>
          </w:p>
          <w:p w14:paraId="0B2255A2" w14:textId="77777777" w:rsidR="00F914C1" w:rsidRPr="00C52BF7" w:rsidRDefault="00F914C1" w:rsidP="00D06F6D">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10462" w:type="dxa"/>
            <w:gridSpan w:val="3"/>
            <w:shd w:val="clear" w:color="auto" w:fill="FFFFFF" w:themeFill="background1"/>
            <w:vAlign w:val="center"/>
          </w:tcPr>
          <w:p w14:paraId="6A940E46" w14:textId="77777777" w:rsidR="00F914C1" w:rsidRPr="00C52BF7" w:rsidRDefault="00F914C1" w:rsidP="002720F5">
            <w:pPr>
              <w:pStyle w:val="Odsekzoznamu"/>
              <w:numPr>
                <w:ilvl w:val="0"/>
                <w:numId w:val="6"/>
              </w:numPr>
              <w:spacing w:after="0" w:line="240" w:lineRule="auto"/>
              <w:ind w:left="170" w:hanging="170"/>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lang w:eastAsia="sk-SK"/>
              </w:rPr>
              <w:t>celkové verejné výdavky (EUR)</w:t>
            </w:r>
          </w:p>
          <w:p w14:paraId="4CF48266" w14:textId="77777777" w:rsidR="00F914C1" w:rsidRPr="00C52BF7" w:rsidRDefault="00F914C1" w:rsidP="002720F5">
            <w:pPr>
              <w:pStyle w:val="Odsekzoznamu"/>
              <w:numPr>
                <w:ilvl w:val="0"/>
                <w:numId w:val="6"/>
              </w:numPr>
              <w:spacing w:after="0" w:line="240" w:lineRule="auto"/>
              <w:ind w:left="170" w:hanging="170"/>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 xml:space="preserve">veľkosť farmy/poľnohospodárskeho podniku, podľa obhospodarovanej pôdy  (ha) </w:t>
            </w:r>
          </w:p>
          <w:p w14:paraId="3F3BD1A9" w14:textId="5B3B5D44" w:rsidR="00F914C1" w:rsidRPr="00C52BF7" w:rsidRDefault="00F914C1" w:rsidP="002720F5">
            <w:pPr>
              <w:pStyle w:val="Odsekzoznamu"/>
              <w:numPr>
                <w:ilvl w:val="0"/>
                <w:numId w:val="6"/>
              </w:numPr>
              <w:spacing w:after="0" w:line="240" w:lineRule="auto"/>
              <w:ind w:left="170" w:hanging="170"/>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 xml:space="preserve">plánovaná veľkosť farmy/poľnohospodárskeho podniku, podľa obhospodarovanej pôdy (ha) </w:t>
            </w:r>
          </w:p>
        </w:tc>
      </w:tr>
      <w:tr w:rsidR="00F537BD" w:rsidRPr="00C52BF7" w14:paraId="4AEB0D78" w14:textId="77777777" w:rsidTr="00D06F6D">
        <w:tc>
          <w:tcPr>
            <w:tcW w:w="3425" w:type="dxa"/>
            <w:vMerge w:val="restart"/>
            <w:shd w:val="clear" w:color="auto" w:fill="E2EFD9" w:themeFill="accent6" w:themeFillTint="33"/>
            <w:vAlign w:val="center"/>
          </w:tcPr>
          <w:p w14:paraId="6FE5D864" w14:textId="0B8BAB95" w:rsidR="00D06F6D" w:rsidRPr="00C52BF7" w:rsidRDefault="00D06F6D" w:rsidP="00C6018C">
            <w:pPr>
              <w:autoSpaceDE w:val="0"/>
              <w:autoSpaceDN w:val="0"/>
              <w:adjustRightInd w:val="0"/>
              <w:spacing w:after="0" w:line="240" w:lineRule="auto"/>
              <w:jc w:val="center"/>
              <w:rPr>
                <w:rFonts w:asciiTheme="minorHAnsi" w:hAnsiTheme="minorHAnsi" w:cstheme="minorHAnsi"/>
                <w:b/>
                <w:strike/>
                <w:color w:val="00B050"/>
                <w:sz w:val="16"/>
                <w:szCs w:val="16"/>
              </w:rPr>
            </w:pPr>
            <w:r w:rsidRPr="00C52BF7">
              <w:rPr>
                <w:rFonts w:asciiTheme="minorHAnsi" w:hAnsiTheme="minorHAnsi" w:cstheme="minorHAnsi"/>
                <w:b/>
                <w:strike/>
                <w:color w:val="00B050"/>
                <w:sz w:val="16"/>
                <w:szCs w:val="16"/>
              </w:rPr>
              <w:t xml:space="preserve">Korekcia </w:t>
            </w:r>
          </w:p>
        </w:tc>
        <w:tc>
          <w:tcPr>
            <w:tcW w:w="3226" w:type="dxa"/>
            <w:shd w:val="clear" w:color="auto" w:fill="E2EFD9" w:themeFill="accent6" w:themeFillTint="33"/>
            <w:vAlign w:val="center"/>
          </w:tcPr>
          <w:p w14:paraId="3639CCF3" w14:textId="51C8CF6B" w:rsidR="00D06F6D" w:rsidRPr="00C52BF7" w:rsidRDefault="00D06F6D" w:rsidP="00D06F6D">
            <w:pPr>
              <w:pStyle w:val="Odsekzoznamu"/>
              <w:spacing w:after="0" w:line="240" w:lineRule="auto"/>
              <w:ind w:left="170"/>
              <w:jc w:val="center"/>
              <w:rPr>
                <w:rFonts w:asciiTheme="minorHAnsi" w:hAnsiTheme="minorHAnsi" w:cstheme="minorHAnsi"/>
                <w:strike/>
                <w:color w:val="00B050"/>
                <w:sz w:val="16"/>
                <w:szCs w:val="16"/>
              </w:rPr>
            </w:pPr>
            <w:r w:rsidRPr="00C52BF7">
              <w:rPr>
                <w:rFonts w:asciiTheme="minorHAnsi" w:eastAsia="Times New Roman" w:hAnsiTheme="minorHAnsi" w:cstheme="minorHAnsi"/>
                <w:b/>
                <w:strike/>
                <w:color w:val="00B050"/>
                <w:sz w:val="16"/>
                <w:szCs w:val="16"/>
              </w:rPr>
              <w:t>Typ porušenia povinnosti/oblasť</w:t>
            </w:r>
          </w:p>
        </w:tc>
        <w:tc>
          <w:tcPr>
            <w:tcW w:w="4012" w:type="dxa"/>
            <w:shd w:val="clear" w:color="auto" w:fill="E2EFD9" w:themeFill="accent6" w:themeFillTint="33"/>
            <w:vAlign w:val="center"/>
          </w:tcPr>
          <w:p w14:paraId="62785CD1" w14:textId="1FCA0B4C" w:rsidR="00D06F6D" w:rsidRPr="00C52BF7" w:rsidRDefault="00D06F6D" w:rsidP="00D06F6D">
            <w:pPr>
              <w:pStyle w:val="Odsekzoznamu"/>
              <w:spacing w:after="0" w:line="240" w:lineRule="auto"/>
              <w:ind w:left="170"/>
              <w:jc w:val="center"/>
              <w:rPr>
                <w:rFonts w:asciiTheme="minorHAnsi" w:hAnsiTheme="minorHAnsi" w:cstheme="minorHAnsi"/>
                <w:strike/>
                <w:color w:val="00B050"/>
                <w:sz w:val="16"/>
                <w:szCs w:val="16"/>
              </w:rPr>
            </w:pPr>
            <w:r w:rsidRPr="00C52BF7">
              <w:rPr>
                <w:rFonts w:asciiTheme="minorHAnsi" w:eastAsia="Times New Roman" w:hAnsiTheme="minorHAnsi" w:cstheme="minorHAnsi"/>
                <w:b/>
                <w:strike/>
                <w:color w:val="00B050"/>
                <w:sz w:val="16"/>
                <w:szCs w:val="16"/>
              </w:rPr>
              <w:t>Popis porušenia povinnosti</w:t>
            </w:r>
          </w:p>
        </w:tc>
        <w:tc>
          <w:tcPr>
            <w:tcW w:w="3224" w:type="dxa"/>
            <w:shd w:val="clear" w:color="auto" w:fill="E2EFD9" w:themeFill="accent6" w:themeFillTint="33"/>
            <w:vAlign w:val="center"/>
          </w:tcPr>
          <w:p w14:paraId="5FAB550F" w14:textId="25202AC4" w:rsidR="00D06F6D" w:rsidRPr="00C52BF7" w:rsidRDefault="00D06F6D" w:rsidP="00D06F6D">
            <w:pPr>
              <w:pStyle w:val="Odsekzoznamu"/>
              <w:spacing w:after="0" w:line="240" w:lineRule="auto"/>
              <w:ind w:left="170"/>
              <w:jc w:val="center"/>
              <w:rPr>
                <w:rFonts w:asciiTheme="minorHAnsi" w:hAnsiTheme="minorHAnsi" w:cstheme="minorHAnsi"/>
                <w:strike/>
                <w:color w:val="00B050"/>
                <w:sz w:val="16"/>
                <w:szCs w:val="16"/>
              </w:rPr>
            </w:pPr>
            <w:r w:rsidRPr="00C52BF7">
              <w:rPr>
                <w:rFonts w:asciiTheme="minorHAnsi" w:eastAsia="Times New Roman" w:hAnsiTheme="minorHAnsi" w:cstheme="minorHAnsi"/>
                <w:b/>
                <w:strike/>
                <w:color w:val="00B050"/>
                <w:sz w:val="16"/>
                <w:szCs w:val="16"/>
              </w:rPr>
              <w:t>Sankcia vo výške % zo sumy schváleného NFP, ak nie je uvedené inak</w:t>
            </w:r>
          </w:p>
        </w:tc>
      </w:tr>
      <w:tr w:rsidR="00F537BD" w:rsidRPr="00C52BF7" w14:paraId="2E57B04D" w14:textId="77777777" w:rsidTr="00D06F6D">
        <w:tc>
          <w:tcPr>
            <w:tcW w:w="3425" w:type="dxa"/>
            <w:vMerge/>
            <w:shd w:val="clear" w:color="auto" w:fill="E2EFD9" w:themeFill="accent6" w:themeFillTint="33"/>
            <w:vAlign w:val="center"/>
          </w:tcPr>
          <w:p w14:paraId="7DF4CE9D" w14:textId="77777777" w:rsidR="00D06F6D" w:rsidRPr="00C52BF7" w:rsidRDefault="00D06F6D" w:rsidP="00D06F6D">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3226" w:type="dxa"/>
            <w:shd w:val="clear" w:color="auto" w:fill="FFFFFF" w:themeFill="background1"/>
            <w:vAlign w:val="center"/>
          </w:tcPr>
          <w:p w14:paraId="33A74723" w14:textId="665D1A0E" w:rsidR="00780D36" w:rsidRPr="00C52BF7" w:rsidRDefault="00780D36" w:rsidP="001114C8">
            <w:pPr>
              <w:spacing w:after="0" w:line="240" w:lineRule="auto"/>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Nedodržanie uplatnených bodov zo strany žiadateľa v rámci bodovacích kritérií v rámci príslušnej  výzvy na predkladanie ŽoNFP zo strany MAS</w:t>
            </w:r>
          </w:p>
        </w:tc>
        <w:tc>
          <w:tcPr>
            <w:tcW w:w="4012" w:type="dxa"/>
            <w:shd w:val="clear" w:color="auto" w:fill="FFFFFF" w:themeFill="background1"/>
            <w:vAlign w:val="center"/>
          </w:tcPr>
          <w:p w14:paraId="3360DC10" w14:textId="602EF2E5" w:rsidR="001114C8" w:rsidRPr="00C52BF7" w:rsidRDefault="001114C8" w:rsidP="001114C8">
            <w:pPr>
              <w:spacing w:after="0" w:line="240" w:lineRule="auto"/>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Ak si žiadateľ v ŽoNFP uplatnil body a tieto mu boli v rámci hodnotenia ŽoNFP priznané v zmysle bodovacích kritérií, ktorých plnenie je povinný preukazovať po podpise zmluvy o poskytnutí NFP a následne opätovnou kontrolou PPA (napr. pri podaní  ŽoP po podpise zmluvy o poskytnutí NFP) zistí, že uplatnené body v ŽoNFP zo strany žiadateľa neboli splnené, PPA pristúpi k zníženiu pôvodného bodového hodnotenia ŽoNFP.</w:t>
            </w:r>
          </w:p>
        </w:tc>
        <w:tc>
          <w:tcPr>
            <w:tcW w:w="3224" w:type="dxa"/>
            <w:shd w:val="clear" w:color="auto" w:fill="FFFFFF" w:themeFill="background1"/>
            <w:vAlign w:val="center"/>
          </w:tcPr>
          <w:p w14:paraId="1D1A5931" w14:textId="155BC31C" w:rsidR="001114C8" w:rsidRPr="00C52BF7" w:rsidRDefault="001114C8" w:rsidP="002720F5">
            <w:pPr>
              <w:numPr>
                <w:ilvl w:val="0"/>
                <w:numId w:val="18"/>
              </w:numPr>
              <w:spacing w:after="0" w:line="240" w:lineRule="auto"/>
              <w:ind w:left="119" w:right="113" w:hanging="360"/>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v</w:t>
            </w:r>
            <w:r w:rsidR="00D06F6D" w:rsidRPr="00C52BF7">
              <w:rPr>
                <w:rFonts w:asciiTheme="minorHAnsi" w:eastAsia="Times New Roman" w:hAnsiTheme="minorHAnsi" w:cstheme="minorHAnsi"/>
                <w:strike/>
                <w:color w:val="00B050"/>
                <w:sz w:val="16"/>
                <w:szCs w:val="16"/>
              </w:rPr>
              <w:t> prípade, ak zníženie počtu bodov bude mať vplyv na minimálnu bodovú hranicu schválených ŽoNFP</w:t>
            </w:r>
            <w:r w:rsidRPr="00C52BF7">
              <w:rPr>
                <w:rFonts w:asciiTheme="minorHAnsi" w:eastAsia="Times New Roman" w:hAnsiTheme="minorHAnsi" w:cstheme="minorHAnsi"/>
                <w:strike/>
                <w:color w:val="00B050"/>
                <w:sz w:val="16"/>
                <w:szCs w:val="16"/>
              </w:rPr>
              <w:t>, PPA pristúpi k odstúpeniu od z</w:t>
            </w:r>
            <w:r w:rsidR="00D06F6D" w:rsidRPr="00C52BF7">
              <w:rPr>
                <w:rFonts w:asciiTheme="minorHAnsi" w:eastAsia="Times New Roman" w:hAnsiTheme="minorHAnsi" w:cstheme="minorHAnsi"/>
                <w:strike/>
                <w:color w:val="00B050"/>
                <w:sz w:val="16"/>
                <w:szCs w:val="16"/>
              </w:rPr>
              <w:t>mluvy o</w:t>
            </w:r>
            <w:r w:rsidRPr="00C52BF7">
              <w:rPr>
                <w:rFonts w:asciiTheme="minorHAnsi" w:eastAsia="Times New Roman" w:hAnsiTheme="minorHAnsi" w:cstheme="minorHAnsi"/>
                <w:strike/>
                <w:color w:val="00B050"/>
                <w:sz w:val="16"/>
                <w:szCs w:val="16"/>
              </w:rPr>
              <w:t xml:space="preserve"> poskytnutí</w:t>
            </w:r>
            <w:r w:rsidR="00D06F6D" w:rsidRPr="00C52BF7">
              <w:rPr>
                <w:rFonts w:asciiTheme="minorHAnsi" w:eastAsia="Times New Roman" w:hAnsiTheme="minorHAnsi" w:cstheme="minorHAnsi"/>
                <w:strike/>
                <w:color w:val="00B050"/>
                <w:sz w:val="16"/>
                <w:szCs w:val="16"/>
              </w:rPr>
              <w:t xml:space="preserve"> NFP, čo bude spojené s následným v</w:t>
            </w:r>
            <w:r w:rsidRPr="00C52BF7">
              <w:rPr>
                <w:rFonts w:asciiTheme="minorHAnsi" w:eastAsia="Times New Roman" w:hAnsiTheme="minorHAnsi" w:cstheme="minorHAnsi"/>
                <w:strike/>
                <w:color w:val="00B050"/>
                <w:sz w:val="16"/>
                <w:szCs w:val="16"/>
              </w:rPr>
              <w:t>rátením celého poskytnutého NFP</w:t>
            </w:r>
          </w:p>
          <w:p w14:paraId="25E71D31" w14:textId="3CE5FEF1" w:rsidR="00D06F6D" w:rsidRPr="00C52BF7" w:rsidRDefault="001114C8" w:rsidP="002720F5">
            <w:pPr>
              <w:numPr>
                <w:ilvl w:val="0"/>
                <w:numId w:val="18"/>
              </w:numPr>
              <w:spacing w:after="0" w:line="240" w:lineRule="auto"/>
              <w:ind w:left="119" w:right="113" w:hanging="360"/>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v</w:t>
            </w:r>
            <w:r w:rsidR="00D06F6D" w:rsidRPr="00C52BF7">
              <w:rPr>
                <w:rFonts w:asciiTheme="minorHAnsi" w:eastAsia="Times New Roman" w:hAnsiTheme="minorHAnsi" w:cstheme="minorHAnsi"/>
                <w:strike/>
                <w:color w:val="00B050"/>
                <w:sz w:val="16"/>
                <w:szCs w:val="16"/>
              </w:rPr>
              <w:t xml:space="preserve"> prípade, ak zníženie počtu bodov nebude mať vplyv na minimálnu bodovú hranicu schválených ŽoNFP, PPA pristúpi k uloženiu sankcie vo výške 5 % z celkovej schválenej sumy NFP za každé nesplnené bodovacie kritérium. </w:t>
            </w:r>
          </w:p>
        </w:tc>
      </w:tr>
      <w:tr w:rsidR="00F537BD" w:rsidRPr="00C52BF7" w14:paraId="10A35CF5" w14:textId="77777777" w:rsidTr="00D06F6D">
        <w:tc>
          <w:tcPr>
            <w:tcW w:w="3425" w:type="dxa"/>
            <w:vMerge/>
            <w:shd w:val="clear" w:color="auto" w:fill="E2EFD9" w:themeFill="accent6" w:themeFillTint="33"/>
            <w:vAlign w:val="center"/>
          </w:tcPr>
          <w:p w14:paraId="115C6E32" w14:textId="77777777" w:rsidR="00D06F6D" w:rsidRPr="00C52BF7" w:rsidRDefault="00D06F6D" w:rsidP="00D06F6D">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3226" w:type="dxa"/>
            <w:shd w:val="clear" w:color="auto" w:fill="FFFFFF" w:themeFill="background1"/>
            <w:vAlign w:val="center"/>
          </w:tcPr>
          <w:p w14:paraId="21FC2BC3" w14:textId="3F30861B" w:rsidR="00D06F6D" w:rsidRPr="00C52BF7" w:rsidRDefault="00D06F6D" w:rsidP="001114C8">
            <w:pPr>
              <w:spacing w:after="0" w:line="240" w:lineRule="auto"/>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lang w:eastAsia="ar-SA"/>
              </w:rPr>
              <w:t xml:space="preserve">Neplnenie </w:t>
            </w:r>
            <w:r w:rsidRPr="00C52BF7">
              <w:rPr>
                <w:rFonts w:asciiTheme="minorHAnsi" w:eastAsia="Times New Roman" w:hAnsiTheme="minorHAnsi" w:cstheme="minorHAnsi"/>
                <w:strike/>
                <w:color w:val="00B050"/>
                <w:sz w:val="16"/>
                <w:szCs w:val="16"/>
              </w:rPr>
              <w:t>povinnosti</w:t>
            </w:r>
            <w:r w:rsidRPr="00C52BF7">
              <w:rPr>
                <w:rFonts w:asciiTheme="minorHAnsi" w:eastAsia="Times New Roman" w:hAnsiTheme="minorHAnsi" w:cstheme="minorHAnsi"/>
                <w:strike/>
                <w:color w:val="00B050"/>
                <w:sz w:val="16"/>
                <w:szCs w:val="16"/>
                <w:lang w:eastAsia="ar-SA"/>
              </w:rPr>
              <w:t xml:space="preserve"> byť zapísaný v registri partnerov verejného sektora</w:t>
            </w:r>
          </w:p>
        </w:tc>
        <w:tc>
          <w:tcPr>
            <w:tcW w:w="4012" w:type="dxa"/>
            <w:shd w:val="clear" w:color="auto" w:fill="FFFFFF" w:themeFill="background1"/>
            <w:vAlign w:val="center"/>
          </w:tcPr>
          <w:p w14:paraId="6227A923" w14:textId="1338B0C7" w:rsidR="00D06F6D" w:rsidRPr="00C52BF7" w:rsidRDefault="00D06F6D" w:rsidP="001114C8">
            <w:pPr>
              <w:spacing w:after="0" w:line="240" w:lineRule="auto"/>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Prijímateľ si nesplnil povinnosť</w:t>
            </w:r>
            <w:r w:rsidRPr="00C52BF7">
              <w:rPr>
                <w:rFonts w:asciiTheme="minorHAnsi" w:hAnsiTheme="minorHAnsi" w:cstheme="minorHAnsi"/>
                <w:strike/>
                <w:color w:val="00B050"/>
                <w:sz w:val="16"/>
                <w:szCs w:val="16"/>
              </w:rPr>
              <w:t xml:space="preserve"> </w:t>
            </w:r>
            <w:r w:rsidRPr="00C52BF7">
              <w:rPr>
                <w:rFonts w:asciiTheme="minorHAnsi" w:eastAsia="Times New Roman" w:hAnsiTheme="minorHAnsi" w:cstheme="minorHAnsi"/>
                <w:strike/>
                <w:color w:val="00B050"/>
                <w:sz w:val="16"/>
                <w:szCs w:val="16"/>
              </w:rPr>
              <w:t xml:space="preserve">byť zapísaný v registri podľa zákona č. 315/2016 </w:t>
            </w:r>
            <w:proofErr w:type="spellStart"/>
            <w:r w:rsidRPr="00C52BF7">
              <w:rPr>
                <w:rFonts w:asciiTheme="minorHAnsi" w:eastAsia="Times New Roman" w:hAnsiTheme="minorHAnsi" w:cstheme="minorHAnsi"/>
                <w:strike/>
                <w:color w:val="00B050"/>
                <w:sz w:val="16"/>
                <w:szCs w:val="16"/>
              </w:rPr>
              <w:t>Z.z</w:t>
            </w:r>
            <w:proofErr w:type="spellEnd"/>
            <w:r w:rsidRPr="00C52BF7">
              <w:rPr>
                <w:rFonts w:asciiTheme="minorHAnsi" w:eastAsia="Times New Roman" w:hAnsiTheme="minorHAnsi" w:cstheme="minorHAnsi"/>
                <w:strike/>
                <w:color w:val="00B050"/>
                <w:sz w:val="16"/>
                <w:szCs w:val="16"/>
              </w:rPr>
              <w:t>. o registri partnerov verejného sektora a o zmene a doplnení niektorých zákonov počas celej do</w:t>
            </w:r>
            <w:r w:rsidR="001114C8" w:rsidRPr="00C52BF7">
              <w:rPr>
                <w:rFonts w:asciiTheme="minorHAnsi" w:eastAsia="Times New Roman" w:hAnsiTheme="minorHAnsi" w:cstheme="minorHAnsi"/>
                <w:strike/>
                <w:color w:val="00B050"/>
                <w:sz w:val="16"/>
                <w:szCs w:val="16"/>
              </w:rPr>
              <w:t>by platnosti a účinnosti danej z</w:t>
            </w:r>
            <w:r w:rsidRPr="00C52BF7">
              <w:rPr>
                <w:rFonts w:asciiTheme="minorHAnsi" w:eastAsia="Times New Roman" w:hAnsiTheme="minorHAnsi" w:cstheme="minorHAnsi"/>
                <w:strike/>
                <w:color w:val="00B050"/>
                <w:sz w:val="16"/>
                <w:szCs w:val="16"/>
              </w:rPr>
              <w:t>mluvy o</w:t>
            </w:r>
            <w:r w:rsidR="001114C8" w:rsidRPr="00C52BF7">
              <w:rPr>
                <w:rFonts w:asciiTheme="minorHAnsi" w:eastAsia="Times New Roman" w:hAnsiTheme="minorHAnsi" w:cstheme="minorHAnsi"/>
                <w:strike/>
                <w:color w:val="00B050"/>
                <w:sz w:val="16"/>
                <w:szCs w:val="16"/>
              </w:rPr>
              <w:t xml:space="preserve"> poskytnutí </w:t>
            </w:r>
            <w:r w:rsidRPr="00C52BF7">
              <w:rPr>
                <w:rFonts w:asciiTheme="minorHAnsi" w:eastAsia="Times New Roman" w:hAnsiTheme="minorHAnsi" w:cstheme="minorHAnsi"/>
                <w:strike/>
                <w:color w:val="00B050"/>
                <w:sz w:val="16"/>
                <w:szCs w:val="16"/>
              </w:rPr>
              <w:t>NFP</w:t>
            </w:r>
            <w:r w:rsidRPr="00C52BF7">
              <w:rPr>
                <w:rFonts w:asciiTheme="minorHAnsi" w:hAnsiTheme="minorHAnsi" w:cstheme="minorHAnsi"/>
                <w:strike/>
                <w:color w:val="00B050"/>
                <w:sz w:val="16"/>
                <w:szCs w:val="16"/>
              </w:rPr>
              <w:t>, pokiaľ sa na prijímateľa vzťahuje táto povinnosť.</w:t>
            </w:r>
          </w:p>
        </w:tc>
        <w:tc>
          <w:tcPr>
            <w:tcW w:w="3224" w:type="dxa"/>
            <w:shd w:val="clear" w:color="auto" w:fill="FFFFFF" w:themeFill="background1"/>
            <w:vAlign w:val="center"/>
          </w:tcPr>
          <w:p w14:paraId="5B99011F" w14:textId="77777777" w:rsidR="00D06F6D" w:rsidRPr="00C52BF7" w:rsidRDefault="00D06F6D" w:rsidP="00D06F6D">
            <w:pPr>
              <w:spacing w:after="0" w:line="240" w:lineRule="auto"/>
              <w:ind w:right="113"/>
              <w:rPr>
                <w:rFonts w:asciiTheme="minorHAnsi" w:hAnsiTheme="minorHAnsi" w:cstheme="minorHAnsi"/>
                <w:strike/>
                <w:color w:val="00B050"/>
                <w:sz w:val="16"/>
                <w:szCs w:val="16"/>
              </w:rPr>
            </w:pPr>
            <w:r w:rsidRPr="00C52BF7">
              <w:rPr>
                <w:rFonts w:asciiTheme="minorHAnsi" w:eastAsia="Arial" w:hAnsiTheme="minorHAnsi" w:cstheme="minorHAnsi"/>
                <w:strike/>
                <w:color w:val="00B050"/>
                <w:sz w:val="16"/>
                <w:szCs w:val="16"/>
              </w:rPr>
              <w:t xml:space="preserve"> </w:t>
            </w:r>
          </w:p>
          <w:p w14:paraId="269080A1" w14:textId="2D0A1726" w:rsidR="00D06F6D" w:rsidRPr="00C52BF7" w:rsidRDefault="001114C8" w:rsidP="002720F5">
            <w:pPr>
              <w:pStyle w:val="Odsekzoznamu"/>
              <w:numPr>
                <w:ilvl w:val="0"/>
                <w:numId w:val="23"/>
              </w:numPr>
              <w:spacing w:after="0" w:line="240" w:lineRule="auto"/>
              <w:ind w:left="143" w:hanging="142"/>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sankcia vo výške 100 % (odstúpenie od zmluvy o poskytnutí NFP)</w:t>
            </w:r>
          </w:p>
        </w:tc>
      </w:tr>
      <w:tr w:rsidR="00F537BD" w:rsidRPr="00C52BF7" w14:paraId="3EFD3C6E" w14:textId="77777777" w:rsidTr="00D06F6D">
        <w:tc>
          <w:tcPr>
            <w:tcW w:w="3425" w:type="dxa"/>
            <w:vMerge/>
            <w:shd w:val="clear" w:color="auto" w:fill="E2EFD9" w:themeFill="accent6" w:themeFillTint="33"/>
            <w:vAlign w:val="center"/>
          </w:tcPr>
          <w:p w14:paraId="108A90AD" w14:textId="77777777" w:rsidR="00D06F6D" w:rsidRPr="00C52BF7" w:rsidRDefault="00D06F6D" w:rsidP="00D06F6D">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3226" w:type="dxa"/>
            <w:shd w:val="clear" w:color="auto" w:fill="FFFFFF" w:themeFill="background1"/>
            <w:vAlign w:val="center"/>
          </w:tcPr>
          <w:p w14:paraId="2EDCE71C" w14:textId="4F582CA4" w:rsidR="00D06F6D" w:rsidRPr="00C52BF7" w:rsidRDefault="00D06F6D" w:rsidP="001114C8">
            <w:pPr>
              <w:spacing w:after="0" w:line="240" w:lineRule="auto"/>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Nezahájenie realizácie</w:t>
            </w:r>
            <w:r w:rsidR="00780D36" w:rsidRPr="00C52BF7">
              <w:rPr>
                <w:rFonts w:asciiTheme="minorHAnsi" w:eastAsia="Times New Roman" w:hAnsiTheme="minorHAnsi" w:cstheme="minorHAnsi"/>
                <w:strike/>
                <w:color w:val="00B050"/>
                <w:sz w:val="16"/>
                <w:szCs w:val="16"/>
              </w:rPr>
              <w:t xml:space="preserve"> projektu realizácie (</w:t>
            </w:r>
            <w:r w:rsidRPr="00C52BF7">
              <w:rPr>
                <w:rFonts w:asciiTheme="minorHAnsi" w:eastAsia="Times New Roman" w:hAnsiTheme="minorHAnsi" w:cstheme="minorHAnsi"/>
                <w:strike/>
                <w:color w:val="00B050"/>
                <w:sz w:val="16"/>
                <w:szCs w:val="16"/>
              </w:rPr>
              <w:t>podnikateľského plánu</w:t>
            </w:r>
            <w:r w:rsidR="00780D36" w:rsidRPr="00C52BF7">
              <w:rPr>
                <w:rFonts w:asciiTheme="minorHAnsi" w:eastAsia="Times New Roman" w:hAnsiTheme="minorHAnsi" w:cstheme="minorHAnsi"/>
                <w:strike/>
                <w:color w:val="00B050"/>
                <w:sz w:val="16"/>
                <w:szCs w:val="16"/>
              </w:rPr>
              <w:t>)</w:t>
            </w:r>
            <w:r w:rsidRPr="00C52BF7">
              <w:rPr>
                <w:rFonts w:asciiTheme="minorHAnsi" w:eastAsia="Times New Roman" w:hAnsiTheme="minorHAnsi" w:cstheme="minorHAnsi"/>
                <w:strike/>
                <w:color w:val="00B050"/>
                <w:sz w:val="16"/>
                <w:szCs w:val="16"/>
              </w:rPr>
              <w:t xml:space="preserve"> včas</w:t>
            </w:r>
          </w:p>
        </w:tc>
        <w:tc>
          <w:tcPr>
            <w:tcW w:w="4012" w:type="dxa"/>
            <w:shd w:val="clear" w:color="auto" w:fill="FFFFFF" w:themeFill="background1"/>
            <w:vAlign w:val="center"/>
          </w:tcPr>
          <w:p w14:paraId="6B9AE1BB" w14:textId="0245AF42" w:rsidR="00D06F6D" w:rsidRPr="00C52BF7" w:rsidRDefault="00D06F6D" w:rsidP="001114C8">
            <w:pPr>
              <w:spacing w:after="0" w:line="240" w:lineRule="auto"/>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Prijímateľ nezahájil realizáciu</w:t>
            </w:r>
            <w:r w:rsidR="00780D36" w:rsidRPr="00C52BF7">
              <w:rPr>
                <w:rFonts w:asciiTheme="minorHAnsi" w:hAnsiTheme="minorHAnsi" w:cstheme="minorHAnsi"/>
                <w:strike/>
                <w:color w:val="00B050"/>
                <w:sz w:val="16"/>
                <w:szCs w:val="16"/>
              </w:rPr>
              <w:t xml:space="preserve"> projektu realizácie </w:t>
            </w:r>
            <w:r w:rsidR="00780D36" w:rsidRPr="00C52BF7">
              <w:rPr>
                <w:rFonts w:asciiTheme="minorHAnsi" w:hAnsiTheme="minorHAnsi" w:cstheme="minorHAnsi"/>
                <w:strike/>
                <w:color w:val="00B050"/>
                <w:sz w:val="16"/>
                <w:szCs w:val="16"/>
              </w:rPr>
              <w:br/>
              <w:t>(</w:t>
            </w:r>
            <w:r w:rsidRPr="00C52BF7">
              <w:rPr>
                <w:rFonts w:asciiTheme="minorHAnsi" w:hAnsiTheme="minorHAnsi" w:cstheme="minorHAnsi"/>
                <w:strike/>
                <w:color w:val="00B050"/>
                <w:sz w:val="16"/>
                <w:szCs w:val="16"/>
              </w:rPr>
              <w:t>podnikateľského plánu</w:t>
            </w:r>
            <w:r w:rsidR="00780D36" w:rsidRPr="00C52BF7">
              <w:rPr>
                <w:rFonts w:asciiTheme="minorHAnsi" w:hAnsiTheme="minorHAnsi" w:cstheme="minorHAnsi"/>
                <w:strike/>
                <w:color w:val="00B050"/>
                <w:sz w:val="16"/>
                <w:szCs w:val="16"/>
              </w:rPr>
              <w:t>)</w:t>
            </w:r>
            <w:r w:rsidRPr="00C52BF7">
              <w:rPr>
                <w:rFonts w:asciiTheme="minorHAnsi" w:hAnsiTheme="minorHAnsi" w:cstheme="minorHAnsi"/>
                <w:strike/>
                <w:color w:val="00B050"/>
                <w:sz w:val="16"/>
                <w:szCs w:val="16"/>
              </w:rPr>
              <w:t xml:space="preserve"> do </w:t>
            </w:r>
            <w:r w:rsidR="001114C8" w:rsidRPr="00C52BF7">
              <w:rPr>
                <w:rFonts w:asciiTheme="minorHAnsi" w:hAnsiTheme="minorHAnsi" w:cstheme="minorHAnsi"/>
                <w:strike/>
                <w:color w:val="00B050"/>
                <w:sz w:val="16"/>
                <w:szCs w:val="16"/>
              </w:rPr>
              <w:t>9 mesiacov od dátumu účinnosti z</w:t>
            </w:r>
            <w:r w:rsidRPr="00C52BF7">
              <w:rPr>
                <w:rFonts w:asciiTheme="minorHAnsi" w:hAnsiTheme="minorHAnsi" w:cstheme="minorHAnsi"/>
                <w:strike/>
                <w:color w:val="00B050"/>
                <w:sz w:val="16"/>
                <w:szCs w:val="16"/>
              </w:rPr>
              <w:t>mluvy o poskytnutí NFP, čo bol povinný deklarovať písomným oznámením adresovaným PPA na predpísanom tlačive.</w:t>
            </w:r>
          </w:p>
        </w:tc>
        <w:tc>
          <w:tcPr>
            <w:tcW w:w="3224" w:type="dxa"/>
            <w:shd w:val="clear" w:color="auto" w:fill="FFFFFF" w:themeFill="background1"/>
            <w:vAlign w:val="center"/>
          </w:tcPr>
          <w:p w14:paraId="2FD2A47E" w14:textId="3227424F" w:rsidR="00D06F6D" w:rsidRPr="00C52BF7" w:rsidRDefault="001114C8" w:rsidP="002720F5">
            <w:pPr>
              <w:pStyle w:val="Odsekzoznamu"/>
              <w:numPr>
                <w:ilvl w:val="0"/>
                <w:numId w:val="23"/>
              </w:numPr>
              <w:spacing w:after="0" w:line="240" w:lineRule="auto"/>
              <w:ind w:left="143" w:hanging="143"/>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sankcia vo výške 100 % (odstúpenie od zmluvy o poskytnutí NFP)</w:t>
            </w:r>
          </w:p>
        </w:tc>
      </w:tr>
      <w:tr w:rsidR="00F537BD" w:rsidRPr="00C52BF7" w14:paraId="2802EF40" w14:textId="77777777" w:rsidTr="00D06F6D">
        <w:tc>
          <w:tcPr>
            <w:tcW w:w="3425" w:type="dxa"/>
            <w:vMerge/>
            <w:shd w:val="clear" w:color="auto" w:fill="E2EFD9" w:themeFill="accent6" w:themeFillTint="33"/>
            <w:vAlign w:val="center"/>
          </w:tcPr>
          <w:p w14:paraId="28958624" w14:textId="77777777" w:rsidR="00D06F6D" w:rsidRPr="00C52BF7" w:rsidRDefault="00D06F6D" w:rsidP="00D06F6D">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3226" w:type="dxa"/>
            <w:shd w:val="clear" w:color="auto" w:fill="FFFFFF" w:themeFill="background1"/>
            <w:vAlign w:val="center"/>
          </w:tcPr>
          <w:p w14:paraId="0B47D372" w14:textId="5D7E5B6E" w:rsidR="00D06F6D" w:rsidRPr="00C52BF7" w:rsidRDefault="00D06F6D" w:rsidP="001114C8">
            <w:pPr>
              <w:spacing w:after="0" w:line="240" w:lineRule="auto"/>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Nepredloženie prvej ŽoP včas.</w:t>
            </w:r>
          </w:p>
        </w:tc>
        <w:tc>
          <w:tcPr>
            <w:tcW w:w="4012" w:type="dxa"/>
            <w:shd w:val="clear" w:color="auto" w:fill="FFFFFF" w:themeFill="background1"/>
            <w:vAlign w:val="center"/>
          </w:tcPr>
          <w:p w14:paraId="5D877103" w14:textId="68DAF007" w:rsidR="00D06F6D" w:rsidRPr="00C52BF7" w:rsidRDefault="00D06F6D" w:rsidP="001114C8">
            <w:pPr>
              <w:spacing w:after="0" w:line="240" w:lineRule="auto"/>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 xml:space="preserve">Prijímateľ nepredložil prvú ŽoP do 6 mesiacov odo dňa účinnosti </w:t>
            </w:r>
            <w:r w:rsidR="001114C8" w:rsidRPr="00C52BF7">
              <w:rPr>
                <w:rFonts w:asciiTheme="minorHAnsi" w:hAnsiTheme="minorHAnsi" w:cstheme="minorHAnsi"/>
                <w:strike/>
                <w:color w:val="00B050"/>
                <w:sz w:val="16"/>
                <w:szCs w:val="16"/>
              </w:rPr>
              <w:t>z</w:t>
            </w:r>
            <w:r w:rsidRPr="00C52BF7">
              <w:rPr>
                <w:rFonts w:asciiTheme="minorHAnsi" w:hAnsiTheme="minorHAnsi" w:cstheme="minorHAnsi"/>
                <w:strike/>
                <w:color w:val="00B050"/>
                <w:sz w:val="16"/>
                <w:szCs w:val="16"/>
              </w:rPr>
              <w:t>mluvy o poskytnutí NFP.</w:t>
            </w:r>
          </w:p>
        </w:tc>
        <w:tc>
          <w:tcPr>
            <w:tcW w:w="3224" w:type="dxa"/>
            <w:shd w:val="clear" w:color="auto" w:fill="FFFFFF" w:themeFill="background1"/>
            <w:vAlign w:val="center"/>
          </w:tcPr>
          <w:p w14:paraId="30076D90" w14:textId="0B3999C4" w:rsidR="00D06F6D" w:rsidRPr="00C52BF7" w:rsidRDefault="001114C8" w:rsidP="002720F5">
            <w:pPr>
              <w:pStyle w:val="Odsekzoznamu"/>
              <w:numPr>
                <w:ilvl w:val="0"/>
                <w:numId w:val="23"/>
              </w:numPr>
              <w:spacing w:after="0" w:line="240" w:lineRule="auto"/>
              <w:ind w:left="143" w:hanging="143"/>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sankcia vo výške 100 % (odstúpenie od zmluvy o poskytnutí NFP)</w:t>
            </w:r>
          </w:p>
        </w:tc>
      </w:tr>
      <w:tr w:rsidR="00F537BD" w:rsidRPr="00C52BF7" w14:paraId="4F2B9959" w14:textId="77777777" w:rsidTr="00D06F6D">
        <w:tc>
          <w:tcPr>
            <w:tcW w:w="3425" w:type="dxa"/>
            <w:vMerge/>
            <w:shd w:val="clear" w:color="auto" w:fill="E2EFD9" w:themeFill="accent6" w:themeFillTint="33"/>
            <w:vAlign w:val="center"/>
          </w:tcPr>
          <w:p w14:paraId="4A250796" w14:textId="77777777" w:rsidR="00D06F6D" w:rsidRPr="00C52BF7" w:rsidRDefault="00D06F6D" w:rsidP="00D06F6D">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3226" w:type="dxa"/>
            <w:shd w:val="clear" w:color="auto" w:fill="FFFFFF" w:themeFill="background1"/>
            <w:vAlign w:val="center"/>
          </w:tcPr>
          <w:p w14:paraId="09A0D6DE" w14:textId="2E7BE9FD" w:rsidR="00D06F6D" w:rsidRPr="00C52BF7" w:rsidRDefault="00D06F6D" w:rsidP="001114C8">
            <w:pPr>
              <w:spacing w:after="0" w:line="240" w:lineRule="auto"/>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Nepredloženie druhej a zároveň poslednej ŽoP včas.</w:t>
            </w:r>
          </w:p>
        </w:tc>
        <w:tc>
          <w:tcPr>
            <w:tcW w:w="4012" w:type="dxa"/>
            <w:shd w:val="clear" w:color="auto" w:fill="FFFFFF" w:themeFill="background1"/>
            <w:vAlign w:val="center"/>
          </w:tcPr>
          <w:p w14:paraId="7A5FC029" w14:textId="62CC5411" w:rsidR="00D06F6D" w:rsidRPr="00C52BF7" w:rsidRDefault="00D06F6D" w:rsidP="001114C8">
            <w:pPr>
              <w:spacing w:after="0" w:line="240" w:lineRule="auto"/>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Prijímateľ nepredložil druhú a zároveň poslednú ŽoP na druhú splátku do 30.06.2025.</w:t>
            </w:r>
          </w:p>
        </w:tc>
        <w:tc>
          <w:tcPr>
            <w:tcW w:w="3224" w:type="dxa"/>
            <w:shd w:val="clear" w:color="auto" w:fill="FFFFFF" w:themeFill="background1"/>
            <w:vAlign w:val="center"/>
          </w:tcPr>
          <w:p w14:paraId="465BE9F8" w14:textId="4B982A45" w:rsidR="00D06F6D" w:rsidRPr="00C52BF7" w:rsidRDefault="001114C8" w:rsidP="002720F5">
            <w:pPr>
              <w:pStyle w:val="Odsekzoznamu"/>
              <w:numPr>
                <w:ilvl w:val="0"/>
                <w:numId w:val="23"/>
              </w:numPr>
              <w:spacing w:after="0" w:line="240" w:lineRule="auto"/>
              <w:ind w:left="143" w:hanging="143"/>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sankcia vo výške 100 % (odstúpenie od zmluvy o poskytnutí NFP)</w:t>
            </w:r>
          </w:p>
        </w:tc>
      </w:tr>
      <w:tr w:rsidR="00F537BD" w:rsidRPr="00C52BF7" w14:paraId="48C9A828" w14:textId="77777777" w:rsidTr="00D06F6D">
        <w:tc>
          <w:tcPr>
            <w:tcW w:w="3425" w:type="dxa"/>
            <w:vMerge/>
            <w:shd w:val="clear" w:color="auto" w:fill="E2EFD9" w:themeFill="accent6" w:themeFillTint="33"/>
            <w:vAlign w:val="center"/>
          </w:tcPr>
          <w:p w14:paraId="1A51E09B" w14:textId="77777777" w:rsidR="00D06F6D" w:rsidRPr="00C52BF7" w:rsidRDefault="00D06F6D" w:rsidP="00D06F6D">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3226" w:type="dxa"/>
            <w:shd w:val="clear" w:color="auto" w:fill="FFFFFF" w:themeFill="background1"/>
            <w:vAlign w:val="center"/>
          </w:tcPr>
          <w:p w14:paraId="52225979" w14:textId="6A8A7793" w:rsidR="00D06F6D" w:rsidRPr="00C52BF7" w:rsidRDefault="00D06F6D" w:rsidP="001114C8">
            <w:pPr>
              <w:spacing w:after="0" w:line="240" w:lineRule="auto"/>
              <w:rPr>
                <w:rFonts w:asciiTheme="minorHAnsi"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 xml:space="preserve">Nepreukázanie správnej realizácie </w:t>
            </w:r>
            <w:r w:rsidR="00780D36" w:rsidRPr="00C52BF7">
              <w:rPr>
                <w:rFonts w:asciiTheme="minorHAnsi" w:eastAsia="Times New Roman" w:hAnsiTheme="minorHAnsi" w:cstheme="minorHAnsi"/>
                <w:strike/>
                <w:color w:val="00B050"/>
                <w:sz w:val="16"/>
                <w:szCs w:val="16"/>
              </w:rPr>
              <w:t>projektu realizácie (</w:t>
            </w:r>
            <w:r w:rsidRPr="00C52BF7">
              <w:rPr>
                <w:rFonts w:asciiTheme="minorHAnsi" w:eastAsia="Times New Roman" w:hAnsiTheme="minorHAnsi" w:cstheme="minorHAnsi"/>
                <w:strike/>
                <w:color w:val="00B050"/>
                <w:sz w:val="16"/>
                <w:szCs w:val="16"/>
              </w:rPr>
              <w:t>podnikateľského</w:t>
            </w:r>
            <w:r w:rsidRPr="00C52BF7">
              <w:rPr>
                <w:rFonts w:asciiTheme="minorHAnsi" w:hAnsiTheme="minorHAnsi" w:cstheme="minorHAnsi"/>
                <w:strike/>
                <w:color w:val="00B050"/>
                <w:sz w:val="16"/>
                <w:szCs w:val="16"/>
              </w:rPr>
              <w:t xml:space="preserve"> plánu</w:t>
            </w:r>
            <w:r w:rsidR="00780D36" w:rsidRPr="00C52BF7">
              <w:rPr>
                <w:rFonts w:asciiTheme="minorHAnsi" w:hAnsiTheme="minorHAnsi" w:cstheme="minorHAnsi"/>
                <w:strike/>
                <w:color w:val="00B050"/>
                <w:sz w:val="16"/>
                <w:szCs w:val="16"/>
              </w:rPr>
              <w:t>)</w:t>
            </w:r>
            <w:r w:rsidRPr="00C52BF7">
              <w:rPr>
                <w:rFonts w:asciiTheme="minorHAnsi" w:hAnsiTheme="minorHAnsi" w:cstheme="minorHAnsi"/>
                <w:strike/>
                <w:color w:val="00B050"/>
                <w:sz w:val="16"/>
                <w:szCs w:val="16"/>
              </w:rPr>
              <w:t xml:space="preserve"> </w:t>
            </w:r>
            <w:r w:rsidRPr="00C52BF7">
              <w:rPr>
                <w:rFonts w:asciiTheme="minorHAnsi" w:eastAsia="Times New Roman" w:hAnsiTheme="minorHAnsi" w:cstheme="minorHAnsi"/>
                <w:strike/>
                <w:color w:val="00B050"/>
                <w:sz w:val="16"/>
                <w:szCs w:val="16"/>
              </w:rPr>
              <w:t>pred</w:t>
            </w:r>
            <w:r w:rsidRPr="00C52BF7">
              <w:rPr>
                <w:rFonts w:asciiTheme="minorHAnsi" w:hAnsiTheme="minorHAnsi" w:cstheme="minorHAnsi"/>
                <w:strike/>
                <w:color w:val="00B050"/>
                <w:sz w:val="16"/>
                <w:szCs w:val="16"/>
              </w:rPr>
              <w:t xml:space="preserve"> vyplatením druhej splátky pomoci</w:t>
            </w:r>
          </w:p>
        </w:tc>
        <w:tc>
          <w:tcPr>
            <w:tcW w:w="4012" w:type="dxa"/>
            <w:shd w:val="clear" w:color="auto" w:fill="FFFFFF" w:themeFill="background1"/>
            <w:vAlign w:val="center"/>
          </w:tcPr>
          <w:p w14:paraId="0C23B8C1" w14:textId="2AAF1D10" w:rsidR="00D06F6D" w:rsidRPr="00C52BF7" w:rsidRDefault="00D06F6D" w:rsidP="001114C8">
            <w:pPr>
              <w:spacing w:after="0" w:line="240" w:lineRule="auto"/>
              <w:ind w:right="144"/>
              <w:rPr>
                <w:rFonts w:asciiTheme="minorHAnsi" w:hAnsiTheme="minorHAnsi" w:cstheme="minorHAnsi"/>
                <w:b/>
                <w:strike/>
                <w:color w:val="00B050"/>
                <w:sz w:val="16"/>
                <w:szCs w:val="16"/>
              </w:rPr>
            </w:pPr>
            <w:r w:rsidRPr="00C52BF7">
              <w:rPr>
                <w:rFonts w:asciiTheme="minorHAnsi" w:hAnsiTheme="minorHAnsi" w:cstheme="minorHAnsi"/>
                <w:strike/>
                <w:color w:val="00B050"/>
                <w:sz w:val="16"/>
                <w:szCs w:val="16"/>
              </w:rPr>
              <w:t>Pred vyplatením druhej splátky pomoci prijímateľ nepreukázal správnu realizáciu</w:t>
            </w:r>
            <w:r w:rsidRPr="00C52BF7">
              <w:rPr>
                <w:rStyle w:val="Odkaznapoznmkupodiarou"/>
                <w:rFonts w:asciiTheme="minorHAnsi" w:hAnsiTheme="minorHAnsi" w:cstheme="minorHAnsi"/>
                <w:strike/>
                <w:color w:val="00B050"/>
                <w:sz w:val="16"/>
                <w:szCs w:val="16"/>
              </w:rPr>
              <w:footnoteReference w:id="6"/>
            </w:r>
            <w:r w:rsidRPr="00C52BF7">
              <w:rPr>
                <w:rFonts w:asciiTheme="minorHAnsi" w:hAnsiTheme="minorHAnsi" w:cstheme="minorHAnsi"/>
                <w:strike/>
                <w:color w:val="00B050"/>
                <w:sz w:val="16"/>
                <w:szCs w:val="16"/>
              </w:rPr>
              <w:t xml:space="preserve"> predloženého</w:t>
            </w:r>
            <w:r w:rsidR="00780D36" w:rsidRPr="00C52BF7">
              <w:rPr>
                <w:rFonts w:asciiTheme="minorHAnsi" w:hAnsiTheme="minorHAnsi" w:cstheme="minorHAnsi"/>
                <w:strike/>
                <w:color w:val="00B050"/>
                <w:sz w:val="16"/>
                <w:szCs w:val="16"/>
              </w:rPr>
              <w:t xml:space="preserve"> projektu realizácie (</w:t>
            </w:r>
            <w:r w:rsidRPr="00C52BF7">
              <w:rPr>
                <w:rFonts w:asciiTheme="minorHAnsi" w:hAnsiTheme="minorHAnsi" w:cstheme="minorHAnsi"/>
                <w:strike/>
                <w:color w:val="00B050"/>
                <w:sz w:val="16"/>
                <w:szCs w:val="16"/>
              </w:rPr>
              <w:t>podnikateľského plánu</w:t>
            </w:r>
            <w:r w:rsidR="00780D36" w:rsidRPr="00C52BF7">
              <w:rPr>
                <w:rFonts w:asciiTheme="minorHAnsi" w:hAnsiTheme="minorHAnsi" w:cstheme="minorHAnsi"/>
                <w:strike/>
                <w:color w:val="00B050"/>
                <w:sz w:val="16"/>
                <w:szCs w:val="16"/>
              </w:rPr>
              <w:t>)</w:t>
            </w:r>
            <w:r w:rsidRPr="00C52BF7">
              <w:rPr>
                <w:rFonts w:asciiTheme="minorHAnsi" w:hAnsiTheme="minorHAnsi" w:cstheme="minorHAnsi"/>
                <w:strike/>
                <w:color w:val="00B050"/>
                <w:sz w:val="16"/>
                <w:szCs w:val="16"/>
              </w:rPr>
              <w:t xml:space="preserve"> formou vypracovania Odpočtu podnikateľského plánu:</w:t>
            </w:r>
          </w:p>
          <w:p w14:paraId="7F556C9F" w14:textId="083E0734" w:rsidR="001114C8" w:rsidRPr="00C52BF7"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p</w:t>
            </w:r>
            <w:r w:rsidR="00D06F6D" w:rsidRPr="00C52BF7">
              <w:rPr>
                <w:rFonts w:asciiTheme="minorHAnsi" w:hAnsiTheme="minorHAnsi" w:cstheme="minorHAnsi"/>
                <w:strike/>
                <w:color w:val="00B050"/>
                <w:sz w:val="16"/>
                <w:szCs w:val="16"/>
              </w:rPr>
              <w:t>rijímateľ nezabezpečil aktivity popísané v</w:t>
            </w:r>
            <w:r w:rsidRPr="00C52BF7">
              <w:rPr>
                <w:rFonts w:asciiTheme="minorHAnsi" w:hAnsiTheme="minorHAnsi" w:cstheme="minorHAnsi"/>
                <w:strike/>
                <w:color w:val="00B050"/>
                <w:sz w:val="16"/>
                <w:szCs w:val="16"/>
              </w:rPr>
              <w:t> projekte realizácie (</w:t>
            </w:r>
            <w:r w:rsidR="00D06F6D" w:rsidRPr="00C52BF7">
              <w:rPr>
                <w:rFonts w:asciiTheme="minorHAnsi" w:hAnsiTheme="minorHAnsi" w:cstheme="minorHAnsi"/>
                <w:strike/>
                <w:color w:val="00B050"/>
                <w:sz w:val="16"/>
                <w:szCs w:val="16"/>
              </w:rPr>
              <w:t>podnikateľsk</w:t>
            </w:r>
            <w:r w:rsidRPr="00C52BF7">
              <w:rPr>
                <w:rFonts w:asciiTheme="minorHAnsi" w:hAnsiTheme="minorHAnsi" w:cstheme="minorHAnsi"/>
                <w:strike/>
                <w:color w:val="00B050"/>
                <w:sz w:val="16"/>
                <w:szCs w:val="16"/>
              </w:rPr>
              <w:t>om</w:t>
            </w:r>
            <w:r w:rsidR="00D06F6D" w:rsidRPr="00C52BF7">
              <w:rPr>
                <w:rFonts w:asciiTheme="minorHAnsi" w:hAnsiTheme="minorHAnsi" w:cstheme="minorHAnsi"/>
                <w:strike/>
                <w:color w:val="00B050"/>
                <w:sz w:val="16"/>
                <w:szCs w:val="16"/>
              </w:rPr>
              <w:t xml:space="preserve"> plán</w:t>
            </w:r>
            <w:r w:rsidRPr="00C52BF7">
              <w:rPr>
                <w:rFonts w:asciiTheme="minorHAnsi" w:hAnsiTheme="minorHAnsi" w:cstheme="minorHAnsi"/>
                <w:strike/>
                <w:color w:val="00B050"/>
                <w:sz w:val="16"/>
                <w:szCs w:val="16"/>
              </w:rPr>
              <w:t>e)</w:t>
            </w:r>
            <w:r w:rsidR="00D06F6D" w:rsidRPr="00C52BF7">
              <w:rPr>
                <w:rFonts w:asciiTheme="minorHAnsi" w:hAnsiTheme="minorHAnsi" w:cstheme="minorHAnsi"/>
                <w:strike/>
                <w:color w:val="00B050"/>
                <w:sz w:val="16"/>
                <w:szCs w:val="16"/>
              </w:rPr>
              <w:t xml:space="preserve"> bez ohľadu na splnenie </w:t>
            </w:r>
            <w:r w:rsidRPr="00C52BF7">
              <w:rPr>
                <w:rFonts w:asciiTheme="minorHAnsi" w:hAnsiTheme="minorHAnsi" w:cstheme="minorHAnsi"/>
                <w:strike/>
                <w:color w:val="00B050"/>
                <w:sz w:val="16"/>
                <w:szCs w:val="16"/>
              </w:rPr>
              <w:t>hodnoty štandardného výstupu</w:t>
            </w:r>
          </w:p>
          <w:p w14:paraId="23E48F44" w14:textId="3C857081" w:rsidR="001114C8" w:rsidRPr="00C52BF7"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p</w:t>
            </w:r>
            <w:r w:rsidR="00D06F6D" w:rsidRPr="00C52BF7">
              <w:rPr>
                <w:rFonts w:asciiTheme="minorHAnsi" w:hAnsiTheme="minorHAnsi" w:cstheme="minorHAnsi"/>
                <w:strike/>
                <w:color w:val="00B050"/>
                <w:sz w:val="16"/>
                <w:szCs w:val="16"/>
              </w:rPr>
              <w:t>rijímateľ zabezpečil aktivity popísané v </w:t>
            </w:r>
            <w:r w:rsidRPr="00C52BF7">
              <w:rPr>
                <w:rFonts w:asciiTheme="minorHAnsi" w:hAnsiTheme="minorHAnsi" w:cstheme="minorHAnsi"/>
                <w:strike/>
                <w:color w:val="00B050"/>
                <w:sz w:val="16"/>
                <w:szCs w:val="16"/>
              </w:rPr>
              <w:t> projekte realizácie (podnikateľskom pláne)</w:t>
            </w:r>
            <w:r w:rsidR="00D06F6D" w:rsidRPr="00C52BF7">
              <w:rPr>
                <w:rFonts w:asciiTheme="minorHAnsi" w:hAnsiTheme="minorHAnsi" w:cstheme="minorHAnsi"/>
                <w:strike/>
                <w:color w:val="00B050"/>
                <w:sz w:val="16"/>
                <w:szCs w:val="16"/>
              </w:rPr>
              <w:t xml:space="preserve">, ale súčasne nedosiahol </w:t>
            </w:r>
            <w:r w:rsidR="00D06F6D" w:rsidRPr="00C52BF7">
              <w:rPr>
                <w:rFonts w:asciiTheme="minorHAnsi" w:hAnsiTheme="minorHAnsi" w:cstheme="minorHAnsi"/>
                <w:strike/>
                <w:color w:val="00B050"/>
                <w:sz w:val="16"/>
                <w:szCs w:val="16"/>
                <w:u w:val="single"/>
              </w:rPr>
              <w:t>plánovanú</w:t>
            </w:r>
            <w:r w:rsidR="00D06F6D" w:rsidRPr="00C52BF7">
              <w:rPr>
                <w:rFonts w:asciiTheme="minorHAnsi" w:hAnsiTheme="minorHAnsi" w:cstheme="minorHAnsi"/>
                <w:strike/>
                <w:color w:val="00B050"/>
                <w:sz w:val="16"/>
                <w:szCs w:val="16"/>
              </w:rPr>
              <w:t xml:space="preserve"> hodnotu štandardného výstupu, ktorá mala byť rovnaká alebo vyššia ako </w:t>
            </w:r>
            <w:r w:rsidR="00D06F6D" w:rsidRPr="00C52BF7">
              <w:rPr>
                <w:rFonts w:asciiTheme="minorHAnsi" w:hAnsiTheme="minorHAnsi" w:cstheme="minorHAnsi"/>
                <w:strike/>
                <w:color w:val="00B050"/>
                <w:sz w:val="16"/>
                <w:szCs w:val="16"/>
              </w:rPr>
              <w:lastRenderedPageBreak/>
              <w:t xml:space="preserve">hodnota štandardného výstupu preukázaná pri podaní ŽoNFP, pričom </w:t>
            </w:r>
            <w:r w:rsidR="00D06F6D" w:rsidRPr="00C52BF7">
              <w:rPr>
                <w:rFonts w:asciiTheme="minorHAnsi" w:hAnsiTheme="minorHAnsi" w:cstheme="minorHAnsi"/>
                <w:strike/>
                <w:color w:val="00B050"/>
                <w:sz w:val="16"/>
                <w:szCs w:val="16"/>
                <w:u w:val="single"/>
              </w:rPr>
              <w:t>dosiahnutá</w:t>
            </w:r>
            <w:r w:rsidR="00D06F6D" w:rsidRPr="00C52BF7">
              <w:rPr>
                <w:rFonts w:asciiTheme="minorHAnsi" w:hAnsiTheme="minorHAnsi" w:cstheme="minorHAnsi"/>
                <w:strike/>
                <w:color w:val="00B050"/>
                <w:sz w:val="16"/>
                <w:szCs w:val="16"/>
              </w:rPr>
              <w:t xml:space="preserve"> hodnota štandardného výstupu je nižšia ako bola pri podaní ŽoNFP</w:t>
            </w:r>
            <w:r w:rsidR="00D06F6D" w:rsidRPr="00C52BF7">
              <w:rPr>
                <w:rStyle w:val="Odkaznapoznmkupodiarou"/>
                <w:rFonts w:asciiTheme="minorHAnsi" w:hAnsiTheme="minorHAnsi" w:cstheme="minorHAnsi"/>
                <w:strike/>
                <w:color w:val="00B050"/>
                <w:sz w:val="16"/>
                <w:szCs w:val="16"/>
              </w:rPr>
              <w:footnoteReference w:id="7"/>
            </w:r>
            <w:r w:rsidR="00D06F6D" w:rsidRPr="00C52BF7">
              <w:rPr>
                <w:rFonts w:asciiTheme="minorHAnsi" w:hAnsiTheme="minorHAnsi" w:cstheme="minorHAnsi"/>
                <w:strike/>
                <w:color w:val="00B050"/>
                <w:sz w:val="16"/>
                <w:szCs w:val="16"/>
              </w:rPr>
              <w:t>.</w:t>
            </w:r>
          </w:p>
          <w:p w14:paraId="0ACF5585" w14:textId="53E7E5B0" w:rsidR="00D06F6D" w:rsidRPr="00C52BF7" w:rsidRDefault="001114C8" w:rsidP="002720F5">
            <w:pPr>
              <w:pStyle w:val="Odsekzoznamu"/>
              <w:numPr>
                <w:ilvl w:val="0"/>
                <w:numId w:val="24"/>
              </w:numPr>
              <w:shd w:val="clear" w:color="auto" w:fill="FFFFFF" w:themeFill="background1"/>
              <w:spacing w:after="0" w:line="240" w:lineRule="auto"/>
              <w:ind w:left="321" w:right="123" w:hanging="321"/>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p</w:t>
            </w:r>
            <w:r w:rsidR="00D06F6D" w:rsidRPr="00C52BF7">
              <w:rPr>
                <w:rFonts w:asciiTheme="minorHAnsi" w:hAnsiTheme="minorHAnsi" w:cstheme="minorHAnsi"/>
                <w:strike/>
                <w:color w:val="00B050"/>
                <w:sz w:val="16"/>
                <w:szCs w:val="16"/>
              </w:rPr>
              <w:t xml:space="preserve">rijímateľ zabezpečil aktivity popísané </w:t>
            </w:r>
            <w:r w:rsidRPr="00C52BF7">
              <w:rPr>
                <w:rFonts w:asciiTheme="minorHAnsi" w:hAnsiTheme="minorHAnsi" w:cstheme="minorHAnsi"/>
                <w:strike/>
                <w:color w:val="00B050"/>
                <w:sz w:val="16"/>
                <w:szCs w:val="16"/>
              </w:rPr>
              <w:t>v projekte realizácie (podnikateľskom pláne)</w:t>
            </w:r>
            <w:r w:rsidR="00D06F6D" w:rsidRPr="00C52BF7">
              <w:rPr>
                <w:rFonts w:asciiTheme="minorHAnsi" w:hAnsiTheme="minorHAnsi" w:cstheme="minorHAnsi"/>
                <w:strike/>
                <w:color w:val="00B050"/>
                <w:sz w:val="16"/>
                <w:szCs w:val="16"/>
              </w:rPr>
              <w:t xml:space="preserve">, ale súčasne nedosiahol </w:t>
            </w:r>
            <w:r w:rsidR="00D06F6D" w:rsidRPr="00C52BF7">
              <w:rPr>
                <w:rFonts w:asciiTheme="minorHAnsi" w:hAnsiTheme="minorHAnsi" w:cstheme="minorHAnsi"/>
                <w:strike/>
                <w:color w:val="00B050"/>
                <w:sz w:val="16"/>
                <w:szCs w:val="16"/>
                <w:u w:val="single"/>
              </w:rPr>
              <w:t>plánovanú</w:t>
            </w:r>
            <w:r w:rsidR="00D06F6D" w:rsidRPr="00C52BF7">
              <w:rPr>
                <w:rFonts w:asciiTheme="minorHAnsi" w:hAnsiTheme="minorHAnsi" w:cstheme="minorHAnsi"/>
                <w:strike/>
                <w:color w:val="00B050"/>
                <w:sz w:val="16"/>
                <w:szCs w:val="16"/>
              </w:rPr>
              <w:t> hodnotu štandardného výstupu, ktorá mala byť rovnaká alebo vyššia ako hodnota štandardného výstupu preukázaná pri podaní ŽoNFP, avšak dodržal, resp. prekročil štandardný výstup preukázaný pri podaní ŽoNFP.</w:t>
            </w:r>
            <w:r w:rsidR="00D06F6D" w:rsidRPr="00C52BF7">
              <w:rPr>
                <w:rStyle w:val="Odkaznapoznmkupodiarou"/>
                <w:rFonts w:asciiTheme="minorHAnsi" w:hAnsiTheme="minorHAnsi" w:cstheme="minorHAnsi"/>
                <w:strike/>
                <w:color w:val="00B050"/>
                <w:sz w:val="16"/>
                <w:szCs w:val="16"/>
              </w:rPr>
              <w:footnoteReference w:id="8"/>
            </w:r>
          </w:p>
        </w:tc>
        <w:tc>
          <w:tcPr>
            <w:tcW w:w="3224" w:type="dxa"/>
            <w:shd w:val="clear" w:color="auto" w:fill="FFFFFF" w:themeFill="background1"/>
          </w:tcPr>
          <w:p w14:paraId="78653801" w14:textId="77777777" w:rsidR="00D06F6D" w:rsidRPr="00C52BF7" w:rsidRDefault="00D06F6D" w:rsidP="00D06F6D">
            <w:pPr>
              <w:spacing w:after="0" w:line="240" w:lineRule="auto"/>
              <w:rPr>
                <w:rFonts w:asciiTheme="minorHAnsi" w:eastAsia="Times New Roman" w:hAnsiTheme="minorHAnsi" w:cstheme="minorHAnsi"/>
                <w:b/>
                <w:strike/>
                <w:color w:val="00B050"/>
                <w:sz w:val="16"/>
                <w:szCs w:val="16"/>
              </w:rPr>
            </w:pPr>
          </w:p>
          <w:p w14:paraId="5E227AF8" w14:textId="77777777" w:rsidR="00D06F6D" w:rsidRPr="00C52BF7" w:rsidRDefault="00D06F6D" w:rsidP="00D06F6D">
            <w:pPr>
              <w:spacing w:after="0" w:line="240" w:lineRule="auto"/>
              <w:rPr>
                <w:rFonts w:asciiTheme="minorHAnsi" w:eastAsia="Times New Roman" w:hAnsiTheme="minorHAnsi" w:cstheme="minorHAnsi"/>
                <w:b/>
                <w:strike/>
                <w:color w:val="00B050"/>
                <w:sz w:val="16"/>
                <w:szCs w:val="16"/>
              </w:rPr>
            </w:pPr>
          </w:p>
          <w:p w14:paraId="6BD458A1" w14:textId="77777777" w:rsidR="00D06F6D" w:rsidRPr="00C52BF7" w:rsidRDefault="00D06F6D" w:rsidP="00D06F6D">
            <w:pPr>
              <w:spacing w:after="0" w:line="240" w:lineRule="auto"/>
              <w:rPr>
                <w:rFonts w:asciiTheme="minorHAnsi" w:eastAsia="Times New Roman" w:hAnsiTheme="minorHAnsi" w:cstheme="minorHAnsi"/>
                <w:b/>
                <w:strike/>
                <w:color w:val="00B050"/>
                <w:sz w:val="16"/>
                <w:szCs w:val="16"/>
              </w:rPr>
            </w:pPr>
          </w:p>
          <w:p w14:paraId="4C58FED7" w14:textId="77777777" w:rsidR="00D06F6D" w:rsidRPr="00C52BF7" w:rsidRDefault="00D06F6D" w:rsidP="00D06F6D">
            <w:pPr>
              <w:spacing w:after="0" w:line="240" w:lineRule="auto"/>
              <w:rPr>
                <w:rFonts w:asciiTheme="minorHAnsi" w:eastAsia="Times New Roman" w:hAnsiTheme="minorHAnsi" w:cstheme="minorHAnsi"/>
                <w:b/>
                <w:strike/>
                <w:color w:val="00B050"/>
                <w:sz w:val="16"/>
                <w:szCs w:val="16"/>
              </w:rPr>
            </w:pPr>
          </w:p>
          <w:p w14:paraId="0D355CBE" w14:textId="77777777" w:rsidR="00D06F6D" w:rsidRPr="00C52BF7" w:rsidRDefault="00D06F6D" w:rsidP="00D06F6D">
            <w:pPr>
              <w:spacing w:after="0" w:line="240" w:lineRule="auto"/>
              <w:rPr>
                <w:rFonts w:asciiTheme="minorHAnsi" w:eastAsia="Times New Roman" w:hAnsiTheme="minorHAnsi" w:cstheme="minorHAnsi"/>
                <w:b/>
                <w:strike/>
                <w:color w:val="00B050"/>
                <w:sz w:val="16"/>
                <w:szCs w:val="16"/>
              </w:rPr>
            </w:pPr>
          </w:p>
          <w:p w14:paraId="5333A84F" w14:textId="77777777" w:rsidR="00D06F6D" w:rsidRPr="00C52BF7" w:rsidRDefault="00D06F6D" w:rsidP="00D06F6D">
            <w:pPr>
              <w:spacing w:after="0" w:line="240" w:lineRule="auto"/>
              <w:rPr>
                <w:rFonts w:asciiTheme="minorHAnsi" w:eastAsia="Times New Roman" w:hAnsiTheme="minorHAnsi" w:cstheme="minorHAnsi"/>
                <w:b/>
                <w:strike/>
                <w:color w:val="00B050"/>
                <w:sz w:val="16"/>
                <w:szCs w:val="16"/>
              </w:rPr>
            </w:pPr>
          </w:p>
          <w:p w14:paraId="7FCCBCE1" w14:textId="77777777" w:rsidR="00D06F6D" w:rsidRPr="00C52BF7" w:rsidRDefault="00D06F6D" w:rsidP="001114C8">
            <w:pPr>
              <w:spacing w:after="0" w:line="240" w:lineRule="auto"/>
              <w:rPr>
                <w:rFonts w:asciiTheme="minorHAnsi" w:eastAsia="Times New Roman" w:hAnsiTheme="minorHAnsi" w:cstheme="minorHAnsi"/>
                <w:b/>
                <w:strike/>
                <w:color w:val="00B050"/>
                <w:sz w:val="16"/>
                <w:szCs w:val="16"/>
              </w:rPr>
            </w:pPr>
          </w:p>
          <w:p w14:paraId="2EB950E3" w14:textId="7C4B432E" w:rsidR="00D06F6D" w:rsidRPr="00C52BF7"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strike/>
                <w:color w:val="00B050"/>
                <w:sz w:val="16"/>
                <w:szCs w:val="16"/>
              </w:rPr>
            </w:pPr>
            <w:r w:rsidRPr="00C52BF7">
              <w:rPr>
                <w:rFonts w:asciiTheme="minorHAnsi" w:eastAsia="Times New Roman" w:hAnsiTheme="minorHAnsi" w:cstheme="minorHAnsi"/>
                <w:strike/>
                <w:color w:val="00B050"/>
                <w:sz w:val="16"/>
                <w:szCs w:val="16"/>
              </w:rPr>
              <w:t>p</w:t>
            </w:r>
            <w:r w:rsidR="00D06F6D" w:rsidRPr="00C52BF7">
              <w:rPr>
                <w:rFonts w:asciiTheme="minorHAnsi" w:eastAsia="Times New Roman" w:hAnsiTheme="minorHAnsi" w:cstheme="minorHAnsi"/>
                <w:strike/>
                <w:color w:val="00B050"/>
                <w:sz w:val="16"/>
                <w:szCs w:val="16"/>
              </w:rPr>
              <w:t>rijímateľ je povinný vrátiť prvú splátku pomoci. Uplatňuje sa sankcia vo výške 100 %.</w:t>
            </w:r>
            <w:r w:rsidRPr="00C52BF7">
              <w:rPr>
                <w:rFonts w:asciiTheme="minorHAnsi" w:eastAsia="Times New Roman" w:hAnsiTheme="minorHAnsi" w:cstheme="minorHAnsi"/>
                <w:strike/>
                <w:color w:val="00B050"/>
                <w:sz w:val="16"/>
                <w:szCs w:val="16"/>
              </w:rPr>
              <w:t xml:space="preserve"> (odstúpenie od z</w:t>
            </w:r>
            <w:r w:rsidR="00D06F6D" w:rsidRPr="00C52BF7">
              <w:rPr>
                <w:rFonts w:asciiTheme="minorHAnsi" w:eastAsia="Times New Roman" w:hAnsiTheme="minorHAnsi" w:cstheme="minorHAnsi"/>
                <w:strike/>
                <w:color w:val="00B050"/>
                <w:sz w:val="16"/>
                <w:szCs w:val="16"/>
              </w:rPr>
              <w:t>mluvy o</w:t>
            </w:r>
            <w:r w:rsidRPr="00C52BF7">
              <w:rPr>
                <w:rFonts w:asciiTheme="minorHAnsi" w:eastAsia="Times New Roman" w:hAnsiTheme="minorHAnsi" w:cstheme="minorHAnsi"/>
                <w:strike/>
                <w:color w:val="00B050"/>
                <w:sz w:val="16"/>
                <w:szCs w:val="16"/>
              </w:rPr>
              <w:t xml:space="preserve"> poskytnutí</w:t>
            </w:r>
            <w:r w:rsidR="00D06F6D" w:rsidRPr="00C52BF7">
              <w:rPr>
                <w:rFonts w:asciiTheme="minorHAnsi" w:eastAsia="Times New Roman" w:hAnsiTheme="minorHAnsi" w:cstheme="minorHAnsi"/>
                <w:strike/>
                <w:color w:val="00B050"/>
                <w:sz w:val="16"/>
                <w:szCs w:val="16"/>
              </w:rPr>
              <w:t xml:space="preserve"> NFP)</w:t>
            </w:r>
          </w:p>
          <w:p w14:paraId="3AFF6D8D" w14:textId="2EAACB0B" w:rsidR="001114C8" w:rsidRPr="00C52BF7"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strike/>
                <w:color w:val="00B050"/>
                <w:sz w:val="16"/>
                <w:szCs w:val="16"/>
              </w:rPr>
            </w:pPr>
            <w:r w:rsidRPr="00C52BF7">
              <w:rPr>
                <w:rFonts w:asciiTheme="minorHAnsi" w:eastAsia="Times New Roman" w:hAnsiTheme="minorHAnsi" w:cstheme="minorHAnsi"/>
                <w:strike/>
                <w:color w:val="00B050"/>
                <w:sz w:val="16"/>
                <w:szCs w:val="16"/>
              </w:rPr>
              <w:lastRenderedPageBreak/>
              <w:t>p</w:t>
            </w:r>
            <w:r w:rsidR="00D06F6D" w:rsidRPr="00C52BF7">
              <w:rPr>
                <w:rFonts w:asciiTheme="minorHAnsi" w:eastAsia="Times New Roman" w:hAnsiTheme="minorHAnsi" w:cstheme="minorHAnsi"/>
                <w:strike/>
                <w:color w:val="00B050"/>
                <w:sz w:val="16"/>
                <w:szCs w:val="16"/>
              </w:rPr>
              <w:t>rijímateľ je povinný vrátiť prvú splátku pomoci. Upla</w:t>
            </w:r>
            <w:r w:rsidRPr="00C52BF7">
              <w:rPr>
                <w:rFonts w:asciiTheme="minorHAnsi" w:eastAsia="Times New Roman" w:hAnsiTheme="minorHAnsi" w:cstheme="minorHAnsi"/>
                <w:strike/>
                <w:color w:val="00B050"/>
                <w:sz w:val="16"/>
                <w:szCs w:val="16"/>
              </w:rPr>
              <w:t>tňuje sa sankcia vo výške 100 % (o</w:t>
            </w:r>
            <w:r w:rsidR="00D06F6D" w:rsidRPr="00C52BF7">
              <w:rPr>
                <w:rFonts w:asciiTheme="minorHAnsi" w:eastAsia="Times New Roman" w:hAnsiTheme="minorHAnsi" w:cstheme="minorHAnsi"/>
                <w:strike/>
                <w:color w:val="00B050"/>
                <w:sz w:val="16"/>
                <w:szCs w:val="16"/>
              </w:rPr>
              <w:t>dstúpenie</w:t>
            </w:r>
            <w:r w:rsidRPr="00C52BF7">
              <w:rPr>
                <w:rFonts w:asciiTheme="minorHAnsi" w:eastAsia="Times New Roman" w:hAnsiTheme="minorHAnsi" w:cstheme="minorHAnsi"/>
                <w:strike/>
                <w:color w:val="00B050"/>
                <w:sz w:val="16"/>
                <w:szCs w:val="16"/>
              </w:rPr>
              <w:t xml:space="preserve"> od z</w:t>
            </w:r>
            <w:r w:rsidR="00D06F6D" w:rsidRPr="00C52BF7">
              <w:rPr>
                <w:rFonts w:asciiTheme="minorHAnsi" w:eastAsia="Times New Roman" w:hAnsiTheme="minorHAnsi" w:cstheme="minorHAnsi"/>
                <w:strike/>
                <w:color w:val="00B050"/>
                <w:sz w:val="16"/>
                <w:szCs w:val="16"/>
              </w:rPr>
              <w:t>mluvy o</w:t>
            </w:r>
            <w:r w:rsidRPr="00C52BF7">
              <w:rPr>
                <w:rFonts w:asciiTheme="minorHAnsi" w:eastAsia="Times New Roman" w:hAnsiTheme="minorHAnsi" w:cstheme="minorHAnsi"/>
                <w:strike/>
                <w:color w:val="00B050"/>
                <w:sz w:val="16"/>
                <w:szCs w:val="16"/>
              </w:rPr>
              <w:t xml:space="preserve"> poskytnutí</w:t>
            </w:r>
            <w:r w:rsidR="00D06F6D" w:rsidRPr="00C52BF7">
              <w:rPr>
                <w:rFonts w:asciiTheme="minorHAnsi" w:eastAsia="Times New Roman" w:hAnsiTheme="minorHAnsi" w:cstheme="minorHAnsi"/>
                <w:strike/>
                <w:color w:val="00B050"/>
                <w:sz w:val="16"/>
                <w:szCs w:val="16"/>
              </w:rPr>
              <w:t xml:space="preserve"> NFP)</w:t>
            </w:r>
          </w:p>
          <w:p w14:paraId="4F108BA2" w14:textId="71BB25F9" w:rsidR="00D06F6D" w:rsidRPr="00C52BF7" w:rsidRDefault="001114C8" w:rsidP="002720F5">
            <w:pPr>
              <w:pStyle w:val="Odsekzoznamu"/>
              <w:numPr>
                <w:ilvl w:val="0"/>
                <w:numId w:val="22"/>
              </w:numPr>
              <w:spacing w:after="0" w:line="240" w:lineRule="auto"/>
              <w:ind w:left="285" w:right="113" w:hanging="285"/>
              <w:rPr>
                <w:rFonts w:asciiTheme="minorHAnsi" w:eastAsia="Times New Roman" w:hAnsiTheme="minorHAnsi" w:cstheme="minorHAnsi"/>
                <w:b/>
                <w:strike/>
                <w:color w:val="00B050"/>
                <w:sz w:val="16"/>
                <w:szCs w:val="16"/>
              </w:rPr>
            </w:pPr>
            <w:r w:rsidRPr="00C52BF7">
              <w:rPr>
                <w:rFonts w:asciiTheme="minorHAnsi" w:eastAsia="Times New Roman" w:hAnsiTheme="minorHAnsi" w:cstheme="minorHAnsi"/>
                <w:strike/>
                <w:color w:val="00B050"/>
                <w:sz w:val="16"/>
                <w:szCs w:val="16"/>
              </w:rPr>
              <w:t>b</w:t>
            </w:r>
            <w:r w:rsidR="00D06F6D" w:rsidRPr="00C52BF7">
              <w:rPr>
                <w:rFonts w:asciiTheme="minorHAnsi" w:eastAsia="Times New Roman" w:hAnsiTheme="minorHAnsi" w:cstheme="minorHAnsi"/>
                <w:strike/>
                <w:color w:val="00B050"/>
                <w:sz w:val="16"/>
                <w:szCs w:val="16"/>
              </w:rPr>
              <w:t>ez sankcie.</w:t>
            </w:r>
          </w:p>
        </w:tc>
      </w:tr>
      <w:tr w:rsidR="00F537BD" w:rsidRPr="00C52BF7" w14:paraId="2369B2B7" w14:textId="77777777" w:rsidTr="00D06F6D">
        <w:tc>
          <w:tcPr>
            <w:tcW w:w="3425" w:type="dxa"/>
            <w:vMerge/>
            <w:shd w:val="clear" w:color="auto" w:fill="E2EFD9" w:themeFill="accent6" w:themeFillTint="33"/>
            <w:vAlign w:val="center"/>
          </w:tcPr>
          <w:p w14:paraId="7458F88F" w14:textId="77777777" w:rsidR="00D06F6D" w:rsidRPr="00C52BF7" w:rsidRDefault="00D06F6D" w:rsidP="00D06F6D">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3226" w:type="dxa"/>
            <w:shd w:val="clear" w:color="auto" w:fill="FFFFFF" w:themeFill="background1"/>
            <w:vAlign w:val="center"/>
          </w:tcPr>
          <w:p w14:paraId="1444748C" w14:textId="7DFBBF51" w:rsidR="00D06F6D" w:rsidRPr="00C52BF7" w:rsidRDefault="00D06F6D" w:rsidP="001114C8">
            <w:pPr>
              <w:spacing w:after="0" w:line="240" w:lineRule="auto"/>
              <w:rPr>
                <w:rFonts w:asciiTheme="minorHAnsi" w:eastAsia="Times New Roman" w:hAnsiTheme="minorHAnsi" w:cstheme="minorHAnsi"/>
                <w:strike/>
                <w:color w:val="00B050"/>
                <w:sz w:val="16"/>
                <w:szCs w:val="16"/>
              </w:rPr>
            </w:pPr>
            <w:r w:rsidRPr="00C52BF7">
              <w:rPr>
                <w:rFonts w:asciiTheme="minorHAnsi" w:eastAsia="Times New Roman" w:hAnsiTheme="minorHAnsi" w:cstheme="minorHAnsi"/>
                <w:strike/>
                <w:color w:val="00B050"/>
                <w:sz w:val="16"/>
                <w:szCs w:val="16"/>
              </w:rPr>
              <w:t>Porušenie ustanovení týkajúcich sa konfliktu záujmov</w:t>
            </w:r>
          </w:p>
        </w:tc>
        <w:tc>
          <w:tcPr>
            <w:tcW w:w="4012" w:type="dxa"/>
            <w:shd w:val="clear" w:color="auto" w:fill="FFFFFF" w:themeFill="background1"/>
            <w:vAlign w:val="center"/>
          </w:tcPr>
          <w:p w14:paraId="2137D63C" w14:textId="3DE777CB" w:rsidR="00D06F6D" w:rsidRPr="00C52BF7" w:rsidRDefault="00D06F6D" w:rsidP="001114C8">
            <w:pPr>
              <w:spacing w:after="0" w:line="240" w:lineRule="auto"/>
              <w:ind w:right="144"/>
              <w:rPr>
                <w:rFonts w:asciiTheme="minorHAnsi" w:hAnsiTheme="minorHAnsi" w:cstheme="minorHAnsi"/>
                <w:strike/>
                <w:color w:val="00B050"/>
                <w:sz w:val="16"/>
                <w:szCs w:val="16"/>
              </w:rPr>
            </w:pPr>
            <w:r w:rsidRPr="00C52BF7">
              <w:rPr>
                <w:rFonts w:asciiTheme="minorHAnsi" w:hAnsiTheme="minorHAnsi" w:cstheme="minorHAnsi"/>
                <w:strike/>
                <w:color w:val="00B050"/>
                <w:sz w:val="16"/>
                <w:szCs w:val="16"/>
              </w:rPr>
              <w:t>Prijímateľ porušil povinnosť dodržiavať ustanovenia týkajúce sa konfliktu záujmov.</w:t>
            </w:r>
          </w:p>
        </w:tc>
        <w:tc>
          <w:tcPr>
            <w:tcW w:w="3224" w:type="dxa"/>
            <w:shd w:val="clear" w:color="auto" w:fill="FFFFFF" w:themeFill="background1"/>
            <w:vAlign w:val="center"/>
          </w:tcPr>
          <w:p w14:paraId="76227830" w14:textId="6D19EA39" w:rsidR="00D06F6D" w:rsidRPr="00C52BF7" w:rsidRDefault="001114C8" w:rsidP="002720F5">
            <w:pPr>
              <w:pStyle w:val="Odsekzoznamu"/>
              <w:numPr>
                <w:ilvl w:val="0"/>
                <w:numId w:val="23"/>
              </w:numPr>
              <w:spacing w:after="0" w:line="240" w:lineRule="auto"/>
              <w:ind w:left="143" w:hanging="143"/>
              <w:rPr>
                <w:rFonts w:asciiTheme="minorHAnsi" w:eastAsia="Times New Roman" w:hAnsiTheme="minorHAnsi" w:cstheme="minorHAnsi"/>
                <w:b/>
                <w:strike/>
                <w:color w:val="00B050"/>
                <w:sz w:val="16"/>
                <w:szCs w:val="16"/>
              </w:rPr>
            </w:pPr>
            <w:r w:rsidRPr="00C52BF7">
              <w:rPr>
                <w:rFonts w:asciiTheme="minorHAnsi" w:eastAsia="Times New Roman" w:hAnsiTheme="minorHAnsi" w:cstheme="minorHAnsi"/>
                <w:strike/>
                <w:color w:val="00B050"/>
                <w:sz w:val="16"/>
                <w:szCs w:val="16"/>
              </w:rPr>
              <w:t>sankcia vo výške 100 % (odstúpenie od zmluvy o poskytnutí NFP)</w:t>
            </w:r>
          </w:p>
        </w:tc>
      </w:tr>
      <w:tr w:rsidR="00F537BD" w:rsidRPr="00C52BF7" w14:paraId="13D91DC7" w14:textId="77777777" w:rsidTr="00D06F6D">
        <w:tc>
          <w:tcPr>
            <w:tcW w:w="3425" w:type="dxa"/>
            <w:vMerge/>
            <w:shd w:val="clear" w:color="auto" w:fill="E2EFD9" w:themeFill="accent6" w:themeFillTint="33"/>
            <w:vAlign w:val="center"/>
          </w:tcPr>
          <w:p w14:paraId="776AAB63" w14:textId="77777777" w:rsidR="00D06F6D" w:rsidRPr="00C52BF7" w:rsidRDefault="00D06F6D" w:rsidP="00D06F6D">
            <w:pPr>
              <w:autoSpaceDE w:val="0"/>
              <w:autoSpaceDN w:val="0"/>
              <w:adjustRightInd w:val="0"/>
              <w:spacing w:after="0" w:line="240" w:lineRule="auto"/>
              <w:jc w:val="center"/>
              <w:rPr>
                <w:rFonts w:asciiTheme="minorHAnsi" w:hAnsiTheme="minorHAnsi" w:cstheme="minorHAnsi"/>
                <w:b/>
                <w:strike/>
                <w:color w:val="00B050"/>
                <w:sz w:val="16"/>
                <w:szCs w:val="16"/>
              </w:rPr>
            </w:pPr>
          </w:p>
        </w:tc>
        <w:tc>
          <w:tcPr>
            <w:tcW w:w="10462" w:type="dxa"/>
            <w:gridSpan w:val="3"/>
            <w:shd w:val="clear" w:color="auto" w:fill="FFFFFF" w:themeFill="background1"/>
            <w:vAlign w:val="center"/>
          </w:tcPr>
          <w:p w14:paraId="15E8823D" w14:textId="7A595FCE" w:rsidR="00D06F6D" w:rsidRPr="00C52BF7" w:rsidRDefault="00D06F6D" w:rsidP="001114C8">
            <w:pPr>
              <w:spacing w:after="0" w:line="240" w:lineRule="auto"/>
              <w:ind w:right="113"/>
              <w:rPr>
                <w:rFonts w:asciiTheme="minorHAnsi" w:eastAsia="Times New Roman" w:hAnsiTheme="minorHAnsi" w:cstheme="minorHAnsi"/>
                <w:strike/>
                <w:color w:val="00B050"/>
                <w:sz w:val="16"/>
                <w:szCs w:val="16"/>
              </w:rPr>
            </w:pPr>
            <w:r w:rsidRPr="00C52BF7">
              <w:rPr>
                <w:rFonts w:asciiTheme="minorHAnsi" w:hAnsiTheme="minorHAnsi" w:cstheme="minorHAnsi"/>
                <w:strike/>
                <w:color w:val="00B050"/>
                <w:sz w:val="16"/>
                <w:szCs w:val="16"/>
              </w:rPr>
              <w:t>Ostatné sankcie (ak je relevantné) sa uplatňujú v zmysle Katalógu sankcií pre projektové podpory PRV SR 2014-2022 s prílohami A až C v platnom znení.</w:t>
            </w:r>
          </w:p>
        </w:tc>
      </w:tr>
    </w:tbl>
    <w:p w14:paraId="159AFA0B" w14:textId="69E4A5F8" w:rsidR="00780D36" w:rsidRPr="00C52BF7" w:rsidRDefault="00780D36" w:rsidP="0076440C">
      <w:pPr>
        <w:rPr>
          <w:rFonts w:asciiTheme="minorHAnsi" w:hAnsiTheme="minorHAnsi" w:cstheme="minorHAnsi"/>
          <w:strike/>
          <w:color w:val="00B050"/>
          <w:sz w:val="16"/>
          <w:szCs w:val="16"/>
          <w:lang w:eastAsia="sk-SK"/>
        </w:rPr>
      </w:pPr>
    </w:p>
    <w:p w14:paraId="788F09D5" w14:textId="186B248A" w:rsidR="00780D36" w:rsidRPr="00C52BF7" w:rsidRDefault="00780D36" w:rsidP="0076440C">
      <w:pPr>
        <w:rPr>
          <w:strike/>
          <w:color w:val="00B050"/>
          <w:lang w:eastAsia="sk-SK"/>
        </w:rPr>
      </w:pPr>
    </w:p>
    <w:p w14:paraId="61658DE2" w14:textId="10010972" w:rsidR="0036730C" w:rsidRPr="00C52BF7" w:rsidRDefault="0036730C" w:rsidP="0076440C">
      <w:pPr>
        <w:rPr>
          <w:strike/>
          <w:color w:val="00B050"/>
          <w:lang w:eastAsia="sk-SK"/>
        </w:rPr>
      </w:pPr>
    </w:p>
    <w:p w14:paraId="12D414F0" w14:textId="6D33E957" w:rsidR="0036730C" w:rsidRPr="00C52BF7" w:rsidRDefault="0036730C" w:rsidP="0076440C">
      <w:pPr>
        <w:rPr>
          <w:strike/>
          <w:color w:val="00B050"/>
          <w:lang w:eastAsia="sk-SK"/>
        </w:rPr>
      </w:pPr>
    </w:p>
    <w:p w14:paraId="7C0A4B26" w14:textId="72223E24" w:rsidR="005C6C00" w:rsidRPr="00C52BF7" w:rsidRDefault="005C6C00" w:rsidP="00FA7F7F">
      <w:pPr>
        <w:autoSpaceDE w:val="0"/>
        <w:autoSpaceDN w:val="0"/>
        <w:adjustRightInd w:val="0"/>
        <w:spacing w:after="0" w:line="240" w:lineRule="auto"/>
        <w:rPr>
          <w:strike/>
          <w:color w:val="00B050"/>
          <w:lang w:eastAsia="sk-SK"/>
        </w:rPr>
      </w:pPr>
    </w:p>
    <w:p w14:paraId="0BA2B93A" w14:textId="77777777" w:rsidR="003D3D57" w:rsidRPr="00C52BF7" w:rsidRDefault="003D3D57">
      <w:pPr>
        <w:rPr>
          <w:strike/>
          <w:color w:val="00B050"/>
        </w:rPr>
      </w:pPr>
    </w:p>
    <w:sectPr w:rsidR="003D3D57" w:rsidRPr="00C52BF7" w:rsidSect="00FC05B1">
      <w:headerReference w:type="even" r:id="rId11"/>
      <w:headerReference w:type="default" r:id="rId12"/>
      <w:footerReference w:type="even" r:id="rId13"/>
      <w:footerReference w:type="default" r:id="rId14"/>
      <w:headerReference w:type="first" r:id="rId15"/>
      <w:footerReference w:type="first" r:id="rId16"/>
      <w:pgSz w:w="16838" w:h="11906" w:orient="landscape"/>
      <w:pgMar w:top="1304" w:right="1304" w:bottom="1304" w:left="1304" w:header="709"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F308B" w14:textId="77777777" w:rsidR="00BA546A" w:rsidRDefault="00BA546A" w:rsidP="003D3D57">
      <w:pPr>
        <w:spacing w:after="0" w:line="240" w:lineRule="auto"/>
      </w:pPr>
      <w:r>
        <w:separator/>
      </w:r>
    </w:p>
  </w:endnote>
  <w:endnote w:type="continuationSeparator" w:id="0">
    <w:p w14:paraId="066F3C6E" w14:textId="77777777" w:rsidR="00BA546A" w:rsidRDefault="00BA546A" w:rsidP="003D3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Times New Roman,Bold">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56F78" w14:textId="5FD08E2A" w:rsidR="008C09DC" w:rsidRDefault="008C09DC">
    <w:pPr>
      <w:pStyle w:val="Pta"/>
    </w:pPr>
    <w:r>
      <w:rPr>
        <w:noProof/>
      </w:rPr>
      <mc:AlternateContent>
        <mc:Choice Requires="wps">
          <w:drawing>
            <wp:anchor distT="0" distB="0" distL="0" distR="0" simplePos="0" relativeHeight="251659264" behindDoc="0" locked="0" layoutInCell="1" allowOverlap="1" wp14:anchorId="5EEADADD" wp14:editId="4F143AC4">
              <wp:simplePos x="635" y="635"/>
              <wp:positionH relativeFrom="column">
                <wp:align>center</wp:align>
              </wp:positionH>
              <wp:positionV relativeFrom="paragraph">
                <wp:posOffset>635</wp:posOffset>
              </wp:positionV>
              <wp:extent cx="443865" cy="443865"/>
              <wp:effectExtent l="0" t="0" r="6350" b="13335"/>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AEE4122" w14:textId="5145B16F"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EEADADD" id="_x0000_t202" coordsize="21600,21600" o:spt="202" path="m,l,21600r21600,l21600,xe">
              <v:stroke joinstyle="miter"/>
              <v:path gradientshapeok="t" o:connecttype="rect"/>
            </v:shapetype>
            <v:shape id="Textové pole 2" o:spid="_x0000_s1026" type="#_x0000_t202" alt="    INTERNÉ" style="position:absolute;left:0;text-align:left;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6AEE4122" w14:textId="5145B16F"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F901D" w14:textId="07DF8A12" w:rsidR="008C09DC" w:rsidRDefault="008C09DC">
    <w:pPr>
      <w:pStyle w:val="Pta"/>
    </w:pPr>
    <w:r>
      <w:rPr>
        <w:noProof/>
      </w:rPr>
      <mc:AlternateContent>
        <mc:Choice Requires="wps">
          <w:drawing>
            <wp:anchor distT="0" distB="0" distL="0" distR="0" simplePos="0" relativeHeight="251660288" behindDoc="0" locked="0" layoutInCell="1" allowOverlap="1" wp14:anchorId="25C08BEA" wp14:editId="76EB37B3">
              <wp:simplePos x="828675" y="6657975"/>
              <wp:positionH relativeFrom="column">
                <wp:align>center</wp:align>
              </wp:positionH>
              <wp:positionV relativeFrom="paragraph">
                <wp:posOffset>635</wp:posOffset>
              </wp:positionV>
              <wp:extent cx="443865" cy="443865"/>
              <wp:effectExtent l="0" t="0" r="6350" b="13335"/>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FF4E38" w14:textId="2468B527"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5C08BEA" id="_x0000_t202" coordsize="21600,21600" o:spt="202" path="m,l,21600r21600,l21600,xe">
              <v:stroke joinstyle="miter"/>
              <v:path gradientshapeok="t" o:connecttype="rect"/>
            </v:shapetype>
            <v:shape id="Textové pole 3" o:spid="_x0000_s1027" type="#_x0000_t202" alt="    INTERNÉ"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73FF4E38" w14:textId="2468B527"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w:t>
                    </w:r>
                    <w:r w:rsidRPr="008C09DC">
                      <w:rPr>
                        <w:rFonts w:eastAsia="Calibri" w:cs="Calibri"/>
                        <w:noProof/>
                        <w:color w:val="008000"/>
                        <w:sz w:val="22"/>
                        <w:szCs w:val="22"/>
                      </w:rPr>
                      <w:t>INTERNÉ</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FE4AD" w14:textId="2461D9DD" w:rsidR="008C09DC" w:rsidRDefault="008C09DC">
    <w:pPr>
      <w:pStyle w:val="Pta"/>
    </w:pPr>
    <w:r>
      <w:rPr>
        <w:noProof/>
      </w:rPr>
      <mc:AlternateContent>
        <mc:Choice Requires="wps">
          <w:drawing>
            <wp:anchor distT="0" distB="0" distL="0" distR="0" simplePos="0" relativeHeight="251658240" behindDoc="0" locked="0" layoutInCell="1" allowOverlap="1" wp14:anchorId="58EFC435" wp14:editId="59F9C664">
              <wp:simplePos x="828675" y="6654800"/>
              <wp:positionH relativeFrom="column">
                <wp:align>center</wp:align>
              </wp:positionH>
              <wp:positionV relativeFrom="paragraph">
                <wp:posOffset>635</wp:posOffset>
              </wp:positionV>
              <wp:extent cx="443865" cy="443865"/>
              <wp:effectExtent l="0" t="0" r="6350" b="13335"/>
              <wp:wrapSquare wrapText="bothSides"/>
              <wp:docPr id="1" name="Textové pole 1"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3F518" w14:textId="56DE946A"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8EFC435" id="_x0000_t202" coordsize="21600,21600" o:spt="202" path="m,l,21600r21600,l21600,xe">
              <v:stroke joinstyle="miter"/>
              <v:path gradientshapeok="t" o:connecttype="rect"/>
            </v:shapetype>
            <v:shape id="Textové pole 1" o:spid="_x0000_s1028" type="#_x0000_t202" alt="    INTERNÉ"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7403F518" w14:textId="56DE946A" w:rsidR="008C09DC" w:rsidRPr="008C09DC" w:rsidRDefault="008C09DC">
                    <w:pPr>
                      <w:rPr>
                        <w:rFonts w:eastAsia="Calibri" w:cs="Calibri"/>
                        <w:noProof/>
                        <w:color w:val="008000"/>
                        <w:sz w:val="22"/>
                        <w:szCs w:val="22"/>
                      </w:rPr>
                    </w:pPr>
                    <w:r w:rsidRPr="008C09DC">
                      <w:rPr>
                        <w:rFonts w:eastAsia="Calibri" w:cs="Calibri"/>
                        <w:noProof/>
                        <w:color w:val="008000"/>
                        <w:sz w:val="22"/>
                        <w:szCs w:val="22"/>
                      </w:rPr>
                      <w:t xml:space="preserve">    </w:t>
                    </w:r>
                    <w:r w:rsidRPr="008C09DC">
                      <w:rPr>
                        <w:rFonts w:eastAsia="Calibri" w:cs="Calibri"/>
                        <w:noProof/>
                        <w:color w:val="008000"/>
                        <w:sz w:val="22"/>
                        <w:szCs w:val="22"/>
                      </w:rPr>
                      <w:t>INTERNÉ</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ED527" w14:textId="77777777" w:rsidR="00BA546A" w:rsidRDefault="00BA546A" w:rsidP="003D3D57">
      <w:pPr>
        <w:spacing w:after="0" w:line="240" w:lineRule="auto"/>
      </w:pPr>
      <w:r>
        <w:separator/>
      </w:r>
    </w:p>
  </w:footnote>
  <w:footnote w:type="continuationSeparator" w:id="0">
    <w:p w14:paraId="1867002C" w14:textId="77777777" w:rsidR="00BA546A" w:rsidRDefault="00BA546A" w:rsidP="003D3D57">
      <w:pPr>
        <w:spacing w:after="0" w:line="240" w:lineRule="auto"/>
      </w:pPr>
      <w:r>
        <w:continuationSeparator/>
      </w:r>
    </w:p>
  </w:footnote>
  <w:footnote w:id="1">
    <w:p w14:paraId="4421C557" w14:textId="4D6121AC" w:rsidR="0060135C" w:rsidRPr="001501F1" w:rsidRDefault="0060135C" w:rsidP="0060135C">
      <w:pPr>
        <w:spacing w:after="0" w:line="240" w:lineRule="auto"/>
        <w:rPr>
          <w:rFonts w:asciiTheme="minorHAnsi" w:hAnsiTheme="minorHAnsi" w:cstheme="minorHAnsi"/>
          <w:color w:val="FF0000"/>
          <w:sz w:val="16"/>
          <w:szCs w:val="16"/>
        </w:rPr>
      </w:pPr>
      <w:r w:rsidRPr="0060135C">
        <w:rPr>
          <w:rStyle w:val="Odkaznapoznmkupodiarou"/>
          <w:color w:val="FF0000"/>
          <w:sz w:val="16"/>
          <w:szCs w:val="16"/>
        </w:rPr>
        <w:footnoteRef/>
      </w:r>
      <w:r w:rsidRPr="0060135C">
        <w:rPr>
          <w:color w:val="FF0000"/>
          <w:sz w:val="16"/>
          <w:szCs w:val="16"/>
        </w:rPr>
        <w:t xml:space="preserve"> Skutočné vykazovanie výdavkov  rámci </w:t>
      </w:r>
      <w:proofErr w:type="spellStart"/>
      <w:r w:rsidRPr="0060135C">
        <w:rPr>
          <w:color w:val="FF0000"/>
          <w:sz w:val="16"/>
          <w:szCs w:val="16"/>
        </w:rPr>
        <w:t>podopatrenía</w:t>
      </w:r>
      <w:proofErr w:type="spellEnd"/>
      <w:r w:rsidRPr="0060135C">
        <w:rPr>
          <w:color w:val="FF0000"/>
          <w:sz w:val="16"/>
          <w:szCs w:val="16"/>
        </w:rPr>
        <w:t xml:space="preserve"> 7.2, </w:t>
      </w:r>
      <w:proofErr w:type="spellStart"/>
      <w:r w:rsidRPr="0060135C">
        <w:rPr>
          <w:color w:val="FF0000"/>
          <w:sz w:val="16"/>
          <w:szCs w:val="16"/>
        </w:rPr>
        <w:t>podopatrenia</w:t>
      </w:r>
      <w:proofErr w:type="spellEnd"/>
      <w:r w:rsidRPr="0060135C">
        <w:rPr>
          <w:color w:val="FF0000"/>
          <w:sz w:val="16"/>
          <w:szCs w:val="16"/>
        </w:rPr>
        <w:t xml:space="preserve"> 7.4 a podopatrenia 7.5 sa aplikuje do momentu</w:t>
      </w:r>
      <w:r w:rsidR="001501F1">
        <w:rPr>
          <w:color w:val="FF0000"/>
          <w:sz w:val="16"/>
          <w:szCs w:val="16"/>
        </w:rPr>
        <w:t xml:space="preserve"> predloženia, resp.</w:t>
      </w:r>
      <w:r w:rsidRPr="0060135C">
        <w:rPr>
          <w:color w:val="FF0000"/>
          <w:sz w:val="16"/>
          <w:szCs w:val="16"/>
        </w:rPr>
        <w:t xml:space="preserve"> schválenia 14. modifikácie PRV SR 2014 – 2022 zo strany EK</w:t>
      </w:r>
      <w:del w:id="0" w:author="Lenka Valentová" w:date="2025-02-05T14:35:00Z">
        <w:r w:rsidRPr="0060135C" w:rsidDel="000F1646">
          <w:rPr>
            <w:color w:val="FF0000"/>
            <w:sz w:val="16"/>
            <w:szCs w:val="16"/>
          </w:rPr>
          <w:delText xml:space="preserve"> v rámci aktivity „Riadenie projektu“</w:delText>
        </w:r>
        <w:r w:rsidR="001501F1" w:rsidDel="000F1646">
          <w:rPr>
            <w:color w:val="FF0000"/>
            <w:sz w:val="16"/>
            <w:szCs w:val="16"/>
          </w:rPr>
          <w:delText xml:space="preserve"> (aktualizáciou Príručky prijímateľa LEADER)</w:delText>
        </w:r>
      </w:del>
      <w:r w:rsidRPr="0060135C">
        <w:rPr>
          <w:color w:val="FF0000"/>
          <w:sz w:val="16"/>
          <w:szCs w:val="16"/>
        </w:rPr>
        <w:t xml:space="preserve">. Následne sa bude aplikovať </w:t>
      </w:r>
      <w:proofErr w:type="spellStart"/>
      <w:r w:rsidRPr="0060135C">
        <w:rPr>
          <w:color w:val="FF0000"/>
          <w:sz w:val="16"/>
          <w:szCs w:val="16"/>
        </w:rPr>
        <w:t>aplikovať</w:t>
      </w:r>
      <w:proofErr w:type="spellEnd"/>
      <w:r w:rsidRPr="0060135C">
        <w:rPr>
          <w:color w:val="FF0000"/>
          <w:sz w:val="16"/>
          <w:szCs w:val="16"/>
        </w:rPr>
        <w:t xml:space="preserve"> zjednodušené vykazovanie výdavkov formou </w:t>
      </w:r>
      <w:proofErr w:type="spellStart"/>
      <w:r w:rsidR="001501F1">
        <w:rPr>
          <w:color w:val="FF0000"/>
          <w:sz w:val="16"/>
          <w:szCs w:val="16"/>
        </w:rPr>
        <w:t>jednorázovej</w:t>
      </w:r>
      <w:proofErr w:type="spellEnd"/>
      <w:r w:rsidR="001501F1">
        <w:rPr>
          <w:color w:val="FF0000"/>
          <w:sz w:val="16"/>
          <w:szCs w:val="16"/>
        </w:rPr>
        <w:t xml:space="preserve"> platby (</w:t>
      </w:r>
      <w:r w:rsidRPr="0060135C">
        <w:rPr>
          <w:color w:val="FF0000"/>
          <w:sz w:val="16"/>
          <w:szCs w:val="16"/>
        </w:rPr>
        <w:t>náv</w:t>
      </w:r>
      <w:r w:rsidR="001501F1">
        <w:rPr>
          <w:color w:val="FF0000"/>
          <w:sz w:val="16"/>
          <w:szCs w:val="16"/>
        </w:rPr>
        <w:t>rh</w:t>
      </w:r>
      <w:r w:rsidRPr="0060135C">
        <w:rPr>
          <w:color w:val="FF0000"/>
          <w:sz w:val="16"/>
          <w:szCs w:val="16"/>
        </w:rPr>
        <w:t xml:space="preserve"> rozpočtu</w:t>
      </w:r>
      <w:r w:rsidR="001501F1">
        <w:rPr>
          <w:color w:val="FF0000"/>
          <w:sz w:val="16"/>
          <w:szCs w:val="16"/>
        </w:rPr>
        <w:t>) v zmysle bodu 1.2 tejto prílohy</w:t>
      </w:r>
      <w:r w:rsidRPr="0060135C">
        <w:rPr>
          <w:color w:val="FF0000"/>
          <w:sz w:val="16"/>
          <w:szCs w:val="16"/>
        </w:rPr>
        <w:t xml:space="preserve">, kde </w:t>
      </w:r>
      <w:r w:rsidRPr="0060135C">
        <w:rPr>
          <w:rFonts w:asciiTheme="minorHAnsi" w:hAnsiTheme="minorHAnsi" w:cstheme="minorHAnsi"/>
          <w:color w:val="FF0000"/>
          <w:sz w:val="16"/>
          <w:szCs w:val="16"/>
        </w:rPr>
        <w:t xml:space="preserve">nie je PPA povinná vykonávať kontrolu </w:t>
      </w:r>
      <w:r w:rsidRPr="0060135C">
        <w:rPr>
          <w:rFonts w:asciiTheme="minorHAnsi" w:hAnsiTheme="minorHAnsi"/>
          <w:color w:val="FF0000"/>
          <w:sz w:val="16"/>
          <w:szCs w:val="16"/>
        </w:rPr>
        <w:t>ZVO</w:t>
      </w:r>
      <w:r w:rsidRPr="0060135C">
        <w:rPr>
          <w:rFonts w:asciiTheme="minorHAnsi" w:hAnsiTheme="minorHAnsi" w:cstheme="minorHAnsi"/>
          <w:color w:val="FF0000"/>
          <w:sz w:val="16"/>
          <w:szCs w:val="16"/>
        </w:rPr>
        <w:t>/obstarávania v zmysle Usmernenia č.8 k obstarávaniu tovarov, stavebných prác a služieb financovaných z PRV SR 2014 - 2020 (teda kontrolu celého procesu verejného</w:t>
      </w:r>
      <w:r w:rsidRPr="0060135C">
        <w:rPr>
          <w:rFonts w:asciiTheme="minorHAnsi" w:hAnsiTheme="minorHAnsi" w:cstheme="minorHAnsi"/>
          <w:color w:val="FF0000"/>
          <w:sz w:val="22"/>
          <w:szCs w:val="22"/>
        </w:rPr>
        <w:t xml:space="preserve"> </w:t>
      </w:r>
      <w:r w:rsidRPr="001501F1">
        <w:rPr>
          <w:rFonts w:asciiTheme="minorHAnsi" w:hAnsiTheme="minorHAnsi" w:cstheme="minorHAnsi"/>
          <w:color w:val="FF0000"/>
          <w:sz w:val="16"/>
          <w:szCs w:val="16"/>
        </w:rPr>
        <w:t>obstarávania/obstarávania počnúc zverejnením výzvy až po uzavretie rámcovej zmluvy). PPA vykoná kontrolu v zmysle ods. 5, kapitoly 7.3.1. Príručky pre prijímateľa LEADER</w:t>
      </w:r>
      <w:r w:rsidR="001501F1">
        <w:rPr>
          <w:rFonts w:asciiTheme="minorHAnsi" w:hAnsiTheme="minorHAnsi" w:cstheme="minorHAnsi"/>
          <w:color w:val="FF0000"/>
          <w:sz w:val="16"/>
          <w:szCs w:val="16"/>
        </w:rPr>
        <w:t>)</w:t>
      </w:r>
      <w:r w:rsidRPr="001501F1">
        <w:rPr>
          <w:rFonts w:asciiTheme="minorHAnsi" w:hAnsiTheme="minorHAnsi" w:cstheme="minorHAnsi"/>
          <w:color w:val="FF0000"/>
          <w:sz w:val="16"/>
          <w:szCs w:val="16"/>
        </w:rPr>
        <w:t xml:space="preserve">. </w:t>
      </w:r>
    </w:p>
    <w:p w14:paraId="5E9C6BC0" w14:textId="77777777" w:rsidR="0060135C" w:rsidRPr="00D12F65" w:rsidRDefault="0060135C" w:rsidP="0060135C">
      <w:pPr>
        <w:pStyle w:val="Textpoznmkypodiarou"/>
        <w:rPr>
          <w:color w:val="FF0000"/>
          <w:sz w:val="16"/>
          <w:szCs w:val="16"/>
        </w:rPr>
      </w:pPr>
    </w:p>
    <w:p w14:paraId="31DE9A17" w14:textId="77777777" w:rsidR="0060135C" w:rsidRDefault="0060135C" w:rsidP="0060135C">
      <w:pPr>
        <w:pStyle w:val="Textpoznmkypodiarou"/>
      </w:pPr>
    </w:p>
  </w:footnote>
  <w:footnote w:id="2">
    <w:p w14:paraId="1D8BFC77" w14:textId="6FE31F0C" w:rsidR="001501F1" w:rsidRPr="00C52BF7" w:rsidDel="000F1646" w:rsidRDefault="001501F1" w:rsidP="00C52BF7">
      <w:pPr>
        <w:pStyle w:val="Textpoznmkypodiarou"/>
        <w:rPr>
          <w:del w:id="5" w:author="Lenka Valentová" w:date="2025-02-05T14:35:00Z"/>
          <w:color w:val="FF0000"/>
        </w:rPr>
      </w:pPr>
      <w:del w:id="6" w:author="Lenka Valentová" w:date="2025-02-05T14:35:00Z">
        <w:r w:rsidRPr="00C52BF7" w:rsidDel="000F1646">
          <w:rPr>
            <w:rStyle w:val="Odkaznapoznmkupodiarou"/>
            <w:color w:val="FF0000"/>
          </w:rPr>
          <w:footnoteRef/>
        </w:r>
        <w:r w:rsidRPr="00C52BF7" w:rsidDel="000F1646">
          <w:rPr>
            <w:color w:val="FF0000"/>
          </w:rPr>
          <w:delText xml:space="preserve"> </w:delText>
        </w:r>
        <w:r w:rsidRPr="00C52BF7" w:rsidDel="000F1646">
          <w:rPr>
            <w:color w:val="FF0000"/>
            <w:sz w:val="16"/>
            <w:szCs w:val="16"/>
          </w:rPr>
          <w:delText>Aplikuje sa  v momente predloženia, resp.schválenia 14. modifikácie PRV SR 2014 – 2022 zo strany EK v rám</w:delText>
        </w:r>
        <w:r w:rsidR="00444E97" w:rsidDel="000F1646">
          <w:rPr>
            <w:color w:val="FF0000"/>
            <w:sz w:val="16"/>
            <w:szCs w:val="16"/>
          </w:rPr>
          <w:delText>ci aktivity „Riadenie projektu“ (aktualizácia príručky pre prijímateľa LEADER).</w:delText>
        </w:r>
      </w:del>
    </w:p>
  </w:footnote>
  <w:footnote w:id="3">
    <w:p w14:paraId="6E122D07" w14:textId="22857CB8" w:rsidR="00EB16E2" w:rsidDel="000F1646" w:rsidRDefault="00EB16E2" w:rsidP="00C52BF7">
      <w:pPr>
        <w:pStyle w:val="Textpoznmkypodiarou"/>
        <w:rPr>
          <w:del w:id="8" w:author="Lenka Valentová" w:date="2025-02-05T14:34:00Z"/>
        </w:rPr>
      </w:pPr>
      <w:del w:id="9" w:author="Lenka Valentová" w:date="2025-02-05T14:34:00Z">
        <w:r w:rsidRPr="00C52BF7" w:rsidDel="000F1646">
          <w:rPr>
            <w:rStyle w:val="Odkaznapoznmkupodiarou"/>
            <w:color w:val="FF0000"/>
          </w:rPr>
          <w:footnoteRef/>
        </w:r>
        <w:r w:rsidRPr="00C52BF7" w:rsidDel="000F1646">
          <w:rPr>
            <w:color w:val="FF0000"/>
          </w:rPr>
          <w:delText xml:space="preserve"> </w:delText>
        </w:r>
        <w:r w:rsidRPr="00C52BF7" w:rsidDel="000F1646">
          <w:rPr>
            <w:color w:val="FF0000"/>
            <w:sz w:val="16"/>
            <w:szCs w:val="16"/>
          </w:rPr>
          <w:delText>Aplikuje sa do momentu predloženia, resp. schválenia 14. modifikácie PRV SR 2014 – 2022 zo strany EK v rámci aktivity „Riadenie projektu“ (aktualizácia príručky pre prijímateľa LEADER)</w:delText>
        </w:r>
        <w:r w:rsidR="00C52BF7" w:rsidDel="000F1646">
          <w:rPr>
            <w:color w:val="FF0000"/>
            <w:sz w:val="16"/>
            <w:szCs w:val="16"/>
          </w:rPr>
          <w:delText>.</w:delText>
        </w:r>
      </w:del>
    </w:p>
  </w:footnote>
  <w:footnote w:id="4">
    <w:p w14:paraId="2E0E3B69" w14:textId="3460C1BA" w:rsidR="00570909" w:rsidRDefault="00570909" w:rsidP="00FA7F7F">
      <w:pPr>
        <w:pStyle w:val="Textpoznmkypodiarou"/>
        <w:ind w:left="142" w:hanging="142"/>
        <w:jc w:val="both"/>
      </w:pPr>
      <w:r w:rsidRPr="00D06F6D">
        <w:rPr>
          <w:rStyle w:val="Odkaznapoznmkupodiarou"/>
          <w:sz w:val="14"/>
          <w:szCs w:val="14"/>
        </w:rPr>
        <w:footnoteRef/>
      </w:r>
      <w:r w:rsidRPr="00D06F6D">
        <w:rPr>
          <w:sz w:val="14"/>
          <w:szCs w:val="14"/>
        </w:rPr>
        <w:t xml:space="preserve"> </w:t>
      </w:r>
      <w:r w:rsidRPr="00D06F6D">
        <w:rPr>
          <w:rFonts w:cstheme="minorHAnsi"/>
          <w:sz w:val="14"/>
          <w:szCs w:val="14"/>
        </w:rPr>
        <w:t>Napr. ak ŠV pri podaní ŽoNFP bol 40 000€, plánovaný ŠV 60 000€ a dosiahnutý ŠV po zrealizovaní</w:t>
      </w:r>
      <w:r>
        <w:rPr>
          <w:rFonts w:cstheme="minorHAnsi"/>
          <w:sz w:val="14"/>
          <w:szCs w:val="14"/>
        </w:rPr>
        <w:t xml:space="preserve"> projektu realizácie (</w:t>
      </w:r>
      <w:r w:rsidRPr="00D06F6D">
        <w:rPr>
          <w:rFonts w:cstheme="minorHAnsi"/>
          <w:sz w:val="14"/>
          <w:szCs w:val="14"/>
        </w:rPr>
        <w:t>podnikateľského plánu</w:t>
      </w:r>
      <w:r>
        <w:rPr>
          <w:rFonts w:cstheme="minorHAnsi"/>
          <w:sz w:val="14"/>
          <w:szCs w:val="14"/>
        </w:rPr>
        <w:t>)</w:t>
      </w:r>
      <w:r w:rsidRPr="00D06F6D">
        <w:rPr>
          <w:rFonts w:cstheme="minorHAnsi"/>
          <w:sz w:val="14"/>
          <w:szCs w:val="14"/>
        </w:rPr>
        <w:t xml:space="preserve"> je nižší ako 40 000€. Dosiahnutie vyššieho ŠV ako plánovaného sa považuje za splnenie podmienky, </w:t>
      </w:r>
      <w:proofErr w:type="spellStart"/>
      <w:r w:rsidRPr="00D06F6D">
        <w:rPr>
          <w:rFonts w:cstheme="minorHAnsi"/>
          <w:sz w:val="14"/>
          <w:szCs w:val="14"/>
        </w:rPr>
        <w:t>t.j</w:t>
      </w:r>
      <w:proofErr w:type="spellEnd"/>
      <w:r w:rsidRPr="00D06F6D">
        <w:rPr>
          <w:rFonts w:cstheme="minorHAnsi"/>
          <w:sz w:val="14"/>
          <w:szCs w:val="14"/>
        </w:rPr>
        <w:t>. nepodlieha sankcii.</w:t>
      </w:r>
    </w:p>
  </w:footnote>
  <w:footnote w:id="5">
    <w:p w14:paraId="7309F206" w14:textId="67501E2C" w:rsidR="00570909" w:rsidRPr="00D06F6D" w:rsidRDefault="00570909" w:rsidP="00FA7F7F">
      <w:pPr>
        <w:pStyle w:val="Textpoznmkypodiarou"/>
        <w:ind w:left="142" w:hanging="142"/>
        <w:jc w:val="both"/>
        <w:rPr>
          <w:rFonts w:cstheme="minorHAnsi"/>
          <w:b/>
          <w:sz w:val="14"/>
          <w:szCs w:val="14"/>
        </w:rPr>
      </w:pPr>
      <w:r w:rsidRPr="00D06F6D">
        <w:rPr>
          <w:rStyle w:val="Odkaznapoznmkupodiarou"/>
          <w:sz w:val="14"/>
          <w:szCs w:val="14"/>
        </w:rPr>
        <w:footnoteRef/>
      </w:r>
      <w:r w:rsidRPr="00D06F6D">
        <w:rPr>
          <w:sz w:val="14"/>
          <w:szCs w:val="14"/>
        </w:rPr>
        <w:t xml:space="preserve"> </w:t>
      </w:r>
      <w:r w:rsidRPr="00D06F6D">
        <w:rPr>
          <w:rFonts w:cstheme="minorHAnsi"/>
          <w:sz w:val="14"/>
          <w:szCs w:val="14"/>
        </w:rPr>
        <w:t xml:space="preserve">Napr. ak ŠV pri podaní ŽoNFP bol 40 000€, plánovaný ŠV 60 000€ a po zrealizovaní </w:t>
      </w:r>
      <w:r>
        <w:rPr>
          <w:rFonts w:cstheme="minorHAnsi"/>
          <w:sz w:val="14"/>
          <w:szCs w:val="14"/>
        </w:rPr>
        <w:t xml:space="preserve"> projektu realizácie (</w:t>
      </w:r>
      <w:r w:rsidRPr="00D06F6D">
        <w:rPr>
          <w:rFonts w:cstheme="minorHAnsi"/>
          <w:sz w:val="14"/>
          <w:szCs w:val="14"/>
        </w:rPr>
        <w:t>podnikateľského plánu</w:t>
      </w:r>
      <w:r>
        <w:rPr>
          <w:rFonts w:cstheme="minorHAnsi"/>
          <w:sz w:val="14"/>
          <w:szCs w:val="14"/>
        </w:rPr>
        <w:t>)</w:t>
      </w:r>
      <w:r w:rsidRPr="00D06F6D">
        <w:rPr>
          <w:rFonts w:cstheme="minorHAnsi"/>
          <w:sz w:val="14"/>
          <w:szCs w:val="14"/>
        </w:rPr>
        <w:t xml:space="preserve"> je 40 000€ alebo viac.</w:t>
      </w:r>
    </w:p>
  </w:footnote>
  <w:footnote w:id="6">
    <w:p w14:paraId="758CCA28" w14:textId="77777777" w:rsidR="00570909" w:rsidRPr="00D06F6D" w:rsidRDefault="00570909" w:rsidP="0036730C">
      <w:pPr>
        <w:pStyle w:val="Textpoznmkypodiarou"/>
        <w:ind w:left="142" w:hanging="142"/>
        <w:jc w:val="both"/>
        <w:rPr>
          <w:rFonts w:cstheme="minorHAnsi"/>
          <w:b/>
          <w:sz w:val="14"/>
          <w:szCs w:val="14"/>
        </w:rPr>
      </w:pPr>
      <w:r w:rsidRPr="00D06F6D">
        <w:rPr>
          <w:rStyle w:val="Odkaznapoznmkupodiarou"/>
          <w:sz w:val="14"/>
          <w:szCs w:val="14"/>
        </w:rPr>
        <w:footnoteRef/>
      </w:r>
      <w:r w:rsidRPr="00D06F6D">
        <w:rPr>
          <w:sz w:val="14"/>
          <w:szCs w:val="14"/>
        </w:rPr>
        <w:t xml:space="preserve"> </w:t>
      </w:r>
      <w:r w:rsidRPr="00D06F6D">
        <w:rPr>
          <w:rFonts w:cstheme="minorHAnsi"/>
          <w:sz w:val="14"/>
          <w:szCs w:val="14"/>
        </w:rPr>
        <w:t xml:space="preserve">Správnou realizáciou podnikateľského plánu sa rozumie zabezpečenie aktivít popísaných v podnikateľskom pláne </w:t>
      </w:r>
      <w:r w:rsidRPr="00D06F6D">
        <w:rPr>
          <w:rFonts w:cstheme="minorHAnsi"/>
          <w:sz w:val="14"/>
          <w:szCs w:val="14"/>
          <w:u w:val="single"/>
        </w:rPr>
        <w:t>a</w:t>
      </w:r>
      <w:r w:rsidRPr="00D06F6D">
        <w:rPr>
          <w:sz w:val="14"/>
          <w:szCs w:val="14"/>
          <w:u w:val="single"/>
        </w:rPr>
        <w:t xml:space="preserve"> </w:t>
      </w:r>
      <w:r w:rsidRPr="00D06F6D">
        <w:rPr>
          <w:rFonts w:cstheme="minorHAnsi"/>
          <w:sz w:val="14"/>
          <w:szCs w:val="14"/>
          <w:u w:val="single"/>
        </w:rPr>
        <w:t>súčasne</w:t>
      </w:r>
      <w:r w:rsidRPr="00D06F6D">
        <w:rPr>
          <w:rFonts w:cstheme="minorHAnsi"/>
          <w:sz w:val="14"/>
          <w:szCs w:val="14"/>
        </w:rPr>
        <w:t xml:space="preserve"> dodržanie, resp. prekročenie hodnoty štandardného výstupu (ŠV) podniku žiadateľa, ktorý preukázal pri podaní ŽoNFP. Správna realizácia podnikateľského plánu bude predmetom administratívnej kontroly a kontroly na mieste.</w:t>
      </w:r>
    </w:p>
  </w:footnote>
  <w:footnote w:id="7">
    <w:p w14:paraId="35345B7D" w14:textId="77777777" w:rsidR="00570909" w:rsidRPr="00D06F6D" w:rsidRDefault="00570909" w:rsidP="0036730C">
      <w:pPr>
        <w:pStyle w:val="Textpoznmkypodiarou"/>
        <w:ind w:left="142" w:hanging="142"/>
        <w:jc w:val="both"/>
        <w:rPr>
          <w:rFonts w:cstheme="minorHAnsi"/>
          <w:b/>
          <w:sz w:val="14"/>
          <w:szCs w:val="14"/>
        </w:rPr>
      </w:pPr>
      <w:r w:rsidRPr="00D06F6D">
        <w:rPr>
          <w:rFonts w:cstheme="minorHAnsi"/>
          <w:sz w:val="14"/>
          <w:szCs w:val="14"/>
          <w:vertAlign w:val="superscript"/>
        </w:rPr>
        <w:footnoteRef/>
      </w:r>
      <w:r w:rsidRPr="00D06F6D">
        <w:rPr>
          <w:rFonts w:cstheme="minorHAnsi"/>
          <w:sz w:val="14"/>
          <w:szCs w:val="14"/>
          <w:vertAlign w:val="superscript"/>
        </w:rPr>
        <w:t xml:space="preserve">  </w:t>
      </w:r>
      <w:r w:rsidRPr="00D06F6D">
        <w:rPr>
          <w:rFonts w:cstheme="minorHAnsi"/>
          <w:sz w:val="14"/>
          <w:szCs w:val="14"/>
        </w:rPr>
        <w:t xml:space="preserve">Napr. ak ŠV pri podaní ŽoNFP bol 5 000€, plánovaný ŠV 7 000€ a dosiahnutý ŠV po zrealizovaní podnikateľského plánu je nižší ako 5 000€. Dosiahnutie vyššieho ŠV ako plánovaného sa považuje za splnenie podmienky, </w:t>
      </w:r>
      <w:proofErr w:type="spellStart"/>
      <w:r w:rsidRPr="00D06F6D">
        <w:rPr>
          <w:rFonts w:cstheme="minorHAnsi"/>
          <w:sz w:val="14"/>
          <w:szCs w:val="14"/>
        </w:rPr>
        <w:t>t.j</w:t>
      </w:r>
      <w:proofErr w:type="spellEnd"/>
      <w:r w:rsidRPr="00D06F6D">
        <w:rPr>
          <w:rFonts w:cstheme="minorHAnsi"/>
          <w:sz w:val="14"/>
          <w:szCs w:val="14"/>
        </w:rPr>
        <w:t>. nepodlieha sankcii.</w:t>
      </w:r>
    </w:p>
  </w:footnote>
  <w:footnote w:id="8">
    <w:p w14:paraId="34A6A719" w14:textId="77777777" w:rsidR="00570909" w:rsidRPr="00C52BF7" w:rsidRDefault="00570909" w:rsidP="0036730C">
      <w:pPr>
        <w:pStyle w:val="Textpoznmkypodiarou"/>
        <w:ind w:left="142" w:hanging="142"/>
        <w:jc w:val="both"/>
        <w:rPr>
          <w:rFonts w:cstheme="minorHAnsi"/>
          <w:b/>
          <w:strike/>
          <w:sz w:val="18"/>
          <w:szCs w:val="18"/>
        </w:rPr>
      </w:pPr>
      <w:r w:rsidRPr="00C52BF7">
        <w:rPr>
          <w:rFonts w:cstheme="minorHAnsi"/>
          <w:strike/>
          <w:color w:val="00B050"/>
          <w:sz w:val="14"/>
          <w:szCs w:val="14"/>
          <w:vertAlign w:val="superscript"/>
        </w:rPr>
        <w:footnoteRef/>
      </w:r>
      <w:r w:rsidRPr="00C52BF7">
        <w:rPr>
          <w:rFonts w:cstheme="minorHAnsi"/>
          <w:strike/>
          <w:color w:val="00B050"/>
          <w:sz w:val="14"/>
          <w:szCs w:val="14"/>
          <w:vertAlign w:val="superscript"/>
        </w:rPr>
        <w:t xml:space="preserve"> </w:t>
      </w:r>
      <w:r w:rsidRPr="00C52BF7">
        <w:rPr>
          <w:rFonts w:cstheme="minorHAnsi"/>
          <w:strike/>
          <w:color w:val="00B050"/>
          <w:sz w:val="14"/>
          <w:szCs w:val="14"/>
        </w:rPr>
        <w:t>Napr. ak ŠV pri podaní ŽoNFP bol 5 000€, plánovaný ŠV 7 000€ a po zrealizovaní podnikateľského plánu je 5 000€ alebo viac.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81041" w14:textId="77777777" w:rsidR="008C09DC" w:rsidRDefault="008C09D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43E5E" w14:textId="77777777" w:rsidR="008C09DC" w:rsidRDefault="008C09D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C5BEC" w14:textId="77777777" w:rsidR="008C09DC" w:rsidRDefault="008C09D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3CB25A5"/>
    <w:multiLevelType w:val="hybridMultilevel"/>
    <w:tmpl w:val="CA800616"/>
    <w:lvl w:ilvl="0" w:tplc="E4EE1CFE">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A31AF7"/>
    <w:multiLevelType w:val="hybridMultilevel"/>
    <w:tmpl w:val="FEF483DA"/>
    <w:lvl w:ilvl="0" w:tplc="AC42FE2C">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15DB235A"/>
    <w:multiLevelType w:val="hybridMultilevel"/>
    <w:tmpl w:val="D2AA5236"/>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66F4D40"/>
    <w:multiLevelType w:val="hybridMultilevel"/>
    <w:tmpl w:val="B4187B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A5014F7"/>
    <w:multiLevelType w:val="hybridMultilevel"/>
    <w:tmpl w:val="F0101F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3D7E4E"/>
    <w:multiLevelType w:val="multilevel"/>
    <w:tmpl w:val="75B625FA"/>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DE05E0D"/>
    <w:multiLevelType w:val="hybridMultilevel"/>
    <w:tmpl w:val="CB9C99B4"/>
    <w:lvl w:ilvl="0" w:tplc="3A60FC0A">
      <w:start w:val="1"/>
      <w:numFmt w:val="bullet"/>
      <w:lvlText w:val="•"/>
      <w:lvlJc w:val="left"/>
      <w:pPr>
        <w:ind w:left="7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7785571"/>
    <w:multiLevelType w:val="hybridMultilevel"/>
    <w:tmpl w:val="533A5A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B9362C6"/>
    <w:multiLevelType w:val="hybridMultilevel"/>
    <w:tmpl w:val="037297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1677715"/>
    <w:multiLevelType w:val="hybridMultilevel"/>
    <w:tmpl w:val="5972E7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1A41691"/>
    <w:multiLevelType w:val="hybridMultilevel"/>
    <w:tmpl w:val="BB2C3FEC"/>
    <w:lvl w:ilvl="0" w:tplc="0C00B716">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14" w15:restartNumberingAfterBreak="0">
    <w:nsid w:val="375F6518"/>
    <w:multiLevelType w:val="hybridMultilevel"/>
    <w:tmpl w:val="6630CAD6"/>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lvl>
    <w:lvl w:ilvl="3" w:tplc="FD900EAA">
      <w:start w:val="1"/>
      <w:numFmt w:val="decimal"/>
      <w:lvlText w:val="%4."/>
      <w:lvlJc w:val="left"/>
      <w:pPr>
        <w:ind w:left="2880" w:hanging="360"/>
      </w:pPr>
      <w:rPr>
        <w:b/>
      </w:rPr>
    </w:lvl>
    <w:lvl w:ilvl="4" w:tplc="041B0019">
      <w:start w:val="1"/>
      <w:numFmt w:val="lowerLetter"/>
      <w:lvlText w:val="%5."/>
      <w:lvlJc w:val="left"/>
      <w:pPr>
        <w:ind w:left="3600" w:hanging="360"/>
      </w:pPr>
    </w:lvl>
    <w:lvl w:ilvl="5" w:tplc="221E5AF8">
      <w:start w:val="1"/>
      <w:numFmt w:val="lowerLetter"/>
      <w:lvlText w:val="%6)"/>
      <w:lvlJc w:val="left"/>
      <w:pPr>
        <w:ind w:left="4320" w:hanging="180"/>
      </w:pPr>
      <w:rPr>
        <w:b/>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8B946C8"/>
    <w:multiLevelType w:val="hybridMultilevel"/>
    <w:tmpl w:val="D2768B5A"/>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8BF391B"/>
    <w:multiLevelType w:val="hybridMultilevel"/>
    <w:tmpl w:val="007259F6"/>
    <w:lvl w:ilvl="0" w:tplc="FFFFFFFF">
      <w:start w:val="1"/>
      <w:numFmt w:val="decimal"/>
      <w:pStyle w:val="odseky"/>
      <w:lvlText w:val="%1."/>
      <w:lvlJc w:val="left"/>
      <w:pPr>
        <w:tabs>
          <w:tab w:val="num" w:pos="360"/>
        </w:tabs>
        <w:ind w:left="36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color w:val="auto"/>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3E463DBA"/>
    <w:multiLevelType w:val="hybridMultilevel"/>
    <w:tmpl w:val="9FCAB2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0AD685E"/>
    <w:multiLevelType w:val="multilevel"/>
    <w:tmpl w:val="65780E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A71636"/>
    <w:multiLevelType w:val="hybridMultilevel"/>
    <w:tmpl w:val="29843084"/>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6D177E8"/>
    <w:multiLevelType w:val="multilevel"/>
    <w:tmpl w:val="F850C87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7153ABC"/>
    <w:multiLevelType w:val="hybridMultilevel"/>
    <w:tmpl w:val="47C6F636"/>
    <w:lvl w:ilvl="0" w:tplc="BF7A5760">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3AC237C"/>
    <w:multiLevelType w:val="multilevel"/>
    <w:tmpl w:val="A2F4E1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sz w:val="22"/>
        <w:szCs w:val="22"/>
      </w:rPr>
    </w:lvl>
    <w:lvl w:ilvl="2">
      <w:start w:val="1"/>
      <w:numFmt w:val="decimal"/>
      <w:isLgl/>
      <w:lvlText w:val="%1.%2.%3"/>
      <w:lvlJc w:val="left"/>
      <w:pPr>
        <w:ind w:left="1080" w:hanging="720"/>
      </w:pPr>
      <w:rPr>
        <w:rFonts w:asciiTheme="minorHAnsi" w:hAnsiTheme="minorHAnsi" w:cstheme="minorHAnsi" w:hint="default"/>
        <w:sz w:val="22"/>
      </w:rPr>
    </w:lvl>
    <w:lvl w:ilvl="3">
      <w:start w:val="1"/>
      <w:numFmt w:val="decimal"/>
      <w:isLgl/>
      <w:lvlText w:val="%1.%2.%3.%4"/>
      <w:lvlJc w:val="left"/>
      <w:pPr>
        <w:ind w:left="1080" w:hanging="720"/>
      </w:pPr>
      <w:rPr>
        <w:rFonts w:asciiTheme="minorHAnsi" w:hAnsiTheme="minorHAnsi" w:cstheme="minorHAnsi" w:hint="default"/>
        <w:sz w:val="22"/>
      </w:rPr>
    </w:lvl>
    <w:lvl w:ilvl="4">
      <w:start w:val="1"/>
      <w:numFmt w:val="decimal"/>
      <w:isLgl/>
      <w:lvlText w:val="%1.%2.%3.%4.%5"/>
      <w:lvlJc w:val="left"/>
      <w:pPr>
        <w:ind w:left="1440" w:hanging="1080"/>
      </w:pPr>
      <w:rPr>
        <w:rFonts w:asciiTheme="minorHAnsi" w:hAnsiTheme="minorHAnsi" w:cstheme="minorHAnsi" w:hint="default"/>
        <w:sz w:val="22"/>
      </w:rPr>
    </w:lvl>
    <w:lvl w:ilvl="5">
      <w:start w:val="1"/>
      <w:numFmt w:val="decimal"/>
      <w:isLgl/>
      <w:lvlText w:val="%1.%2.%3.%4.%5.%6"/>
      <w:lvlJc w:val="left"/>
      <w:pPr>
        <w:ind w:left="1440" w:hanging="1080"/>
      </w:pPr>
      <w:rPr>
        <w:rFonts w:asciiTheme="minorHAnsi" w:hAnsiTheme="minorHAnsi" w:cstheme="minorHAnsi" w:hint="default"/>
        <w:sz w:val="22"/>
      </w:rPr>
    </w:lvl>
    <w:lvl w:ilvl="6">
      <w:start w:val="1"/>
      <w:numFmt w:val="decimal"/>
      <w:isLgl/>
      <w:lvlText w:val="%1.%2.%3.%4.%5.%6.%7"/>
      <w:lvlJc w:val="left"/>
      <w:pPr>
        <w:ind w:left="1800" w:hanging="1440"/>
      </w:pPr>
      <w:rPr>
        <w:rFonts w:asciiTheme="minorHAnsi" w:hAnsiTheme="minorHAnsi" w:cstheme="minorHAnsi" w:hint="default"/>
        <w:sz w:val="22"/>
      </w:rPr>
    </w:lvl>
    <w:lvl w:ilvl="7">
      <w:start w:val="1"/>
      <w:numFmt w:val="decimal"/>
      <w:isLgl/>
      <w:lvlText w:val="%1.%2.%3.%4.%5.%6.%7.%8"/>
      <w:lvlJc w:val="left"/>
      <w:pPr>
        <w:ind w:left="1800" w:hanging="1440"/>
      </w:pPr>
      <w:rPr>
        <w:rFonts w:asciiTheme="minorHAnsi" w:hAnsiTheme="minorHAnsi" w:cstheme="minorHAnsi" w:hint="default"/>
        <w:sz w:val="22"/>
      </w:rPr>
    </w:lvl>
    <w:lvl w:ilvl="8">
      <w:start w:val="1"/>
      <w:numFmt w:val="decimal"/>
      <w:isLgl/>
      <w:lvlText w:val="%1.%2.%3.%4.%5.%6.%7.%8.%9"/>
      <w:lvlJc w:val="left"/>
      <w:pPr>
        <w:ind w:left="2160" w:hanging="1800"/>
      </w:pPr>
      <w:rPr>
        <w:rFonts w:asciiTheme="minorHAnsi" w:hAnsiTheme="minorHAnsi" w:cstheme="minorHAnsi" w:hint="default"/>
        <w:sz w:val="22"/>
      </w:rPr>
    </w:lvl>
  </w:abstractNum>
  <w:abstractNum w:abstractNumId="25" w15:restartNumberingAfterBreak="0">
    <w:nsid w:val="54FB6958"/>
    <w:multiLevelType w:val="hybridMultilevel"/>
    <w:tmpl w:val="D8189FAA"/>
    <w:lvl w:ilvl="0" w:tplc="ACDE59AC">
      <w:start w:val="1"/>
      <w:numFmt w:val="bullet"/>
      <w:lvlText w:val=""/>
      <w:lvlJc w:val="left"/>
      <w:pPr>
        <w:ind w:left="782"/>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8E224B62">
      <w:start w:val="1"/>
      <w:numFmt w:val="bullet"/>
      <w:lvlText w:val="o"/>
      <w:lvlJc w:val="left"/>
      <w:pPr>
        <w:ind w:left="16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79E59DA">
      <w:start w:val="1"/>
      <w:numFmt w:val="bullet"/>
      <w:lvlText w:val="▪"/>
      <w:lvlJc w:val="left"/>
      <w:pPr>
        <w:ind w:left="23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2B83BDE">
      <w:start w:val="1"/>
      <w:numFmt w:val="bullet"/>
      <w:lvlText w:val="•"/>
      <w:lvlJc w:val="left"/>
      <w:pPr>
        <w:ind w:left="30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8161388">
      <w:start w:val="1"/>
      <w:numFmt w:val="bullet"/>
      <w:lvlText w:val="o"/>
      <w:lvlJc w:val="left"/>
      <w:pPr>
        <w:ind w:left="37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2D6FFD6">
      <w:start w:val="1"/>
      <w:numFmt w:val="bullet"/>
      <w:lvlText w:val="▪"/>
      <w:lvlJc w:val="left"/>
      <w:pPr>
        <w:ind w:left="44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D8CF82">
      <w:start w:val="1"/>
      <w:numFmt w:val="bullet"/>
      <w:lvlText w:val="•"/>
      <w:lvlJc w:val="left"/>
      <w:pPr>
        <w:ind w:left="52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B4EEB18">
      <w:start w:val="1"/>
      <w:numFmt w:val="bullet"/>
      <w:lvlText w:val="o"/>
      <w:lvlJc w:val="left"/>
      <w:pPr>
        <w:ind w:left="59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D3E9058">
      <w:start w:val="1"/>
      <w:numFmt w:val="bullet"/>
      <w:lvlText w:val="▪"/>
      <w:lvlJc w:val="left"/>
      <w:pPr>
        <w:ind w:left="66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55F677C9"/>
    <w:multiLevelType w:val="hybridMultilevel"/>
    <w:tmpl w:val="B8DA33E8"/>
    <w:lvl w:ilvl="0" w:tplc="9C063AD2">
      <w:start w:val="1"/>
      <w:numFmt w:val="lowerLetter"/>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27" w15:restartNumberingAfterBreak="0">
    <w:nsid w:val="58CD693B"/>
    <w:multiLevelType w:val="hybridMultilevel"/>
    <w:tmpl w:val="8E3AAF14"/>
    <w:lvl w:ilvl="0" w:tplc="BFBE7344">
      <w:start w:val="1"/>
      <w:numFmt w:val="bullet"/>
      <w:lvlText w:val="-"/>
      <w:lvlJc w:val="left"/>
      <w:pPr>
        <w:ind w:left="644"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9CD44F8"/>
    <w:multiLevelType w:val="hybridMultilevel"/>
    <w:tmpl w:val="4D7013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CD80158"/>
    <w:multiLevelType w:val="hybridMultilevel"/>
    <w:tmpl w:val="7DCA4D0A"/>
    <w:lvl w:ilvl="0" w:tplc="721E5438">
      <w:start w:val="3"/>
      <w:numFmt w:val="decimal"/>
      <w:lvlText w:val="%1."/>
      <w:lvlJc w:val="left"/>
      <w:pPr>
        <w:ind w:left="720" w:hanging="360"/>
      </w:pPr>
      <w:rPr>
        <w:rFonts w:hint="default"/>
      </w:rPr>
    </w:lvl>
    <w:lvl w:ilvl="1" w:tplc="08B438C4">
      <w:start w:val="1"/>
      <w:numFmt w:val="lowerLetter"/>
      <w:lvlText w:val="%2)"/>
      <w:lvlJc w:val="left"/>
      <w:pPr>
        <w:ind w:left="785" w:hanging="360"/>
      </w:pPr>
      <w:rPr>
        <w:rFonts w:asciiTheme="minorHAnsi" w:eastAsia="Times New Roman" w:hAnsiTheme="minorHAnsi" w:cs="Times New Roman"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2" w15:restartNumberingAfterBreak="0">
    <w:nsid w:val="64084722"/>
    <w:multiLevelType w:val="multilevel"/>
    <w:tmpl w:val="17104088"/>
    <w:lvl w:ilvl="0">
      <w:start w:val="1"/>
      <w:numFmt w:val="decimal"/>
      <w:lvlText w:val="%1."/>
      <w:lvlJc w:val="left"/>
      <w:pPr>
        <w:ind w:left="720" w:hanging="360"/>
      </w:pPr>
      <w:rPr>
        <w:rFonts w:hint="default"/>
      </w:rPr>
    </w:lvl>
    <w:lvl w:ilvl="1">
      <w:start w:val="2"/>
      <w:numFmt w:val="decimal"/>
      <w:isLgl/>
      <w:lvlText w:val="%1.%2"/>
      <w:lvlJc w:val="left"/>
      <w:pPr>
        <w:ind w:left="8015" w:hanging="360"/>
      </w:pPr>
      <w:rPr>
        <w:rFonts w:cstheme="majorBidi" w:hint="default"/>
        <w:b/>
        <w:color w:val="000000" w:themeColor="text1"/>
        <w:sz w:val="18"/>
        <w:szCs w:val="18"/>
      </w:rPr>
    </w:lvl>
    <w:lvl w:ilvl="2">
      <w:start w:val="1"/>
      <w:numFmt w:val="decimal"/>
      <w:isLgl/>
      <w:lvlText w:val="%1.%2.%3"/>
      <w:lvlJc w:val="left"/>
      <w:pPr>
        <w:ind w:left="1080" w:hanging="720"/>
      </w:pPr>
      <w:rPr>
        <w:rFonts w:cstheme="majorBidi" w:hint="default"/>
        <w:b w:val="0"/>
        <w:color w:val="7B7B7B" w:themeColor="accent3" w:themeShade="BF"/>
        <w:sz w:val="18"/>
      </w:rPr>
    </w:lvl>
    <w:lvl w:ilvl="3">
      <w:start w:val="1"/>
      <w:numFmt w:val="decimal"/>
      <w:isLgl/>
      <w:lvlText w:val="%1.%2.%3.%4"/>
      <w:lvlJc w:val="left"/>
      <w:pPr>
        <w:ind w:left="1080" w:hanging="720"/>
      </w:pPr>
      <w:rPr>
        <w:rFonts w:cstheme="majorBidi" w:hint="default"/>
        <w:b w:val="0"/>
        <w:color w:val="7B7B7B" w:themeColor="accent3" w:themeShade="BF"/>
        <w:sz w:val="18"/>
      </w:rPr>
    </w:lvl>
    <w:lvl w:ilvl="4">
      <w:start w:val="1"/>
      <w:numFmt w:val="decimal"/>
      <w:isLgl/>
      <w:lvlText w:val="%1.%2.%3.%4.%5"/>
      <w:lvlJc w:val="left"/>
      <w:pPr>
        <w:ind w:left="1440" w:hanging="1080"/>
      </w:pPr>
      <w:rPr>
        <w:rFonts w:cstheme="majorBidi" w:hint="default"/>
        <w:b w:val="0"/>
        <w:color w:val="7B7B7B" w:themeColor="accent3" w:themeShade="BF"/>
        <w:sz w:val="18"/>
      </w:rPr>
    </w:lvl>
    <w:lvl w:ilvl="5">
      <w:start w:val="1"/>
      <w:numFmt w:val="decimal"/>
      <w:isLgl/>
      <w:lvlText w:val="%1.%2.%3.%4.%5.%6"/>
      <w:lvlJc w:val="left"/>
      <w:pPr>
        <w:ind w:left="1440" w:hanging="1080"/>
      </w:pPr>
      <w:rPr>
        <w:rFonts w:cstheme="majorBidi" w:hint="default"/>
        <w:b w:val="0"/>
        <w:color w:val="7B7B7B" w:themeColor="accent3" w:themeShade="BF"/>
        <w:sz w:val="18"/>
      </w:rPr>
    </w:lvl>
    <w:lvl w:ilvl="6">
      <w:start w:val="1"/>
      <w:numFmt w:val="decimal"/>
      <w:isLgl/>
      <w:lvlText w:val="%1.%2.%3.%4.%5.%6.%7"/>
      <w:lvlJc w:val="left"/>
      <w:pPr>
        <w:ind w:left="1800" w:hanging="1440"/>
      </w:pPr>
      <w:rPr>
        <w:rFonts w:cstheme="majorBidi" w:hint="default"/>
        <w:b w:val="0"/>
        <w:color w:val="7B7B7B" w:themeColor="accent3" w:themeShade="BF"/>
        <w:sz w:val="18"/>
      </w:rPr>
    </w:lvl>
    <w:lvl w:ilvl="7">
      <w:start w:val="1"/>
      <w:numFmt w:val="decimal"/>
      <w:isLgl/>
      <w:lvlText w:val="%1.%2.%3.%4.%5.%6.%7.%8"/>
      <w:lvlJc w:val="left"/>
      <w:pPr>
        <w:ind w:left="1800" w:hanging="1440"/>
      </w:pPr>
      <w:rPr>
        <w:rFonts w:cstheme="majorBidi" w:hint="default"/>
        <w:b w:val="0"/>
        <w:color w:val="7B7B7B" w:themeColor="accent3" w:themeShade="BF"/>
        <w:sz w:val="18"/>
      </w:rPr>
    </w:lvl>
    <w:lvl w:ilvl="8">
      <w:start w:val="1"/>
      <w:numFmt w:val="decimal"/>
      <w:isLgl/>
      <w:lvlText w:val="%1.%2.%3.%4.%5.%6.%7.%8.%9"/>
      <w:lvlJc w:val="left"/>
      <w:pPr>
        <w:ind w:left="2160" w:hanging="1800"/>
      </w:pPr>
      <w:rPr>
        <w:rFonts w:cstheme="majorBidi" w:hint="default"/>
        <w:b w:val="0"/>
        <w:color w:val="7B7B7B" w:themeColor="accent3" w:themeShade="BF"/>
        <w:sz w:val="18"/>
      </w:rPr>
    </w:lvl>
  </w:abstractNum>
  <w:abstractNum w:abstractNumId="33" w15:restartNumberingAfterBreak="0">
    <w:nsid w:val="64FA1038"/>
    <w:multiLevelType w:val="multilevel"/>
    <w:tmpl w:val="67B8953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4"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D4137C0"/>
    <w:multiLevelType w:val="hybridMultilevel"/>
    <w:tmpl w:val="19D8F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D4F5017"/>
    <w:multiLevelType w:val="hybridMultilevel"/>
    <w:tmpl w:val="47B2D8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E88175E"/>
    <w:multiLevelType w:val="hybridMultilevel"/>
    <w:tmpl w:val="F8FEBA26"/>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F0C6C2A"/>
    <w:multiLevelType w:val="hybridMultilevel"/>
    <w:tmpl w:val="4822D414"/>
    <w:lvl w:ilvl="0" w:tplc="C04EFCB2">
      <w:start w:val="1"/>
      <w:numFmt w:val="lowerLetter"/>
      <w:lvlText w:val="%1)"/>
      <w:lvlJc w:val="left"/>
      <w:pPr>
        <w:ind w:left="777" w:hanging="360"/>
      </w:pPr>
      <w:rPr>
        <w:b w:val="0"/>
      </w:rPr>
    </w:lvl>
    <w:lvl w:ilvl="1" w:tplc="041B0019" w:tentative="1">
      <w:start w:val="1"/>
      <w:numFmt w:val="lowerLetter"/>
      <w:lvlText w:val="%2."/>
      <w:lvlJc w:val="left"/>
      <w:pPr>
        <w:ind w:left="1497" w:hanging="360"/>
      </w:pPr>
    </w:lvl>
    <w:lvl w:ilvl="2" w:tplc="041B001B" w:tentative="1">
      <w:start w:val="1"/>
      <w:numFmt w:val="lowerRoman"/>
      <w:lvlText w:val="%3."/>
      <w:lvlJc w:val="right"/>
      <w:pPr>
        <w:ind w:left="2217" w:hanging="180"/>
      </w:pPr>
    </w:lvl>
    <w:lvl w:ilvl="3" w:tplc="041B000F" w:tentative="1">
      <w:start w:val="1"/>
      <w:numFmt w:val="decimal"/>
      <w:lvlText w:val="%4."/>
      <w:lvlJc w:val="left"/>
      <w:pPr>
        <w:ind w:left="2937" w:hanging="360"/>
      </w:pPr>
    </w:lvl>
    <w:lvl w:ilvl="4" w:tplc="041B0019" w:tentative="1">
      <w:start w:val="1"/>
      <w:numFmt w:val="lowerLetter"/>
      <w:lvlText w:val="%5."/>
      <w:lvlJc w:val="left"/>
      <w:pPr>
        <w:ind w:left="3657" w:hanging="360"/>
      </w:pPr>
    </w:lvl>
    <w:lvl w:ilvl="5" w:tplc="041B001B" w:tentative="1">
      <w:start w:val="1"/>
      <w:numFmt w:val="lowerRoman"/>
      <w:lvlText w:val="%6."/>
      <w:lvlJc w:val="right"/>
      <w:pPr>
        <w:ind w:left="4377" w:hanging="180"/>
      </w:pPr>
    </w:lvl>
    <w:lvl w:ilvl="6" w:tplc="041B000F" w:tentative="1">
      <w:start w:val="1"/>
      <w:numFmt w:val="decimal"/>
      <w:lvlText w:val="%7."/>
      <w:lvlJc w:val="left"/>
      <w:pPr>
        <w:ind w:left="5097" w:hanging="360"/>
      </w:pPr>
    </w:lvl>
    <w:lvl w:ilvl="7" w:tplc="041B0019" w:tentative="1">
      <w:start w:val="1"/>
      <w:numFmt w:val="lowerLetter"/>
      <w:lvlText w:val="%8."/>
      <w:lvlJc w:val="left"/>
      <w:pPr>
        <w:ind w:left="5817" w:hanging="360"/>
      </w:pPr>
    </w:lvl>
    <w:lvl w:ilvl="8" w:tplc="041B001B" w:tentative="1">
      <w:start w:val="1"/>
      <w:numFmt w:val="lowerRoman"/>
      <w:lvlText w:val="%9."/>
      <w:lvlJc w:val="right"/>
      <w:pPr>
        <w:ind w:left="6537" w:hanging="180"/>
      </w:pPr>
    </w:lvl>
  </w:abstractNum>
  <w:abstractNum w:abstractNumId="39" w15:restartNumberingAfterBreak="0">
    <w:nsid w:val="70B517B5"/>
    <w:multiLevelType w:val="hybridMultilevel"/>
    <w:tmpl w:val="D9C2690A"/>
    <w:lvl w:ilvl="0" w:tplc="041B001B">
      <w:start w:val="1"/>
      <w:numFmt w:val="lowerRoman"/>
      <w:lvlText w:val="%1."/>
      <w:lvlJc w:val="right"/>
      <w:pPr>
        <w:ind w:left="1931" w:hanging="360"/>
      </w:pPr>
      <w:rPr>
        <w:rFonts w:hint="default"/>
      </w:rPr>
    </w:lvl>
    <w:lvl w:ilvl="1" w:tplc="041B0003">
      <w:start w:val="1"/>
      <w:numFmt w:val="bullet"/>
      <w:lvlText w:val="o"/>
      <w:lvlJc w:val="left"/>
      <w:pPr>
        <w:ind w:left="2651" w:hanging="360"/>
      </w:pPr>
      <w:rPr>
        <w:rFonts w:ascii="Courier New" w:hAnsi="Courier New" w:cs="Courier New" w:hint="default"/>
      </w:rPr>
    </w:lvl>
    <w:lvl w:ilvl="2" w:tplc="041B0005">
      <w:start w:val="1"/>
      <w:numFmt w:val="bullet"/>
      <w:lvlText w:val=""/>
      <w:lvlJc w:val="left"/>
      <w:pPr>
        <w:ind w:left="3371" w:hanging="360"/>
      </w:pPr>
      <w:rPr>
        <w:rFonts w:ascii="Wingdings" w:hAnsi="Wingdings" w:hint="default"/>
      </w:rPr>
    </w:lvl>
    <w:lvl w:ilvl="3" w:tplc="041B0001">
      <w:start w:val="1"/>
      <w:numFmt w:val="bullet"/>
      <w:lvlText w:val=""/>
      <w:lvlJc w:val="left"/>
      <w:pPr>
        <w:ind w:left="4091" w:hanging="360"/>
      </w:pPr>
      <w:rPr>
        <w:rFonts w:ascii="Symbol" w:hAnsi="Symbol" w:hint="default"/>
      </w:rPr>
    </w:lvl>
    <w:lvl w:ilvl="4" w:tplc="041B0003">
      <w:start w:val="1"/>
      <w:numFmt w:val="bullet"/>
      <w:lvlText w:val="o"/>
      <w:lvlJc w:val="left"/>
      <w:pPr>
        <w:ind w:left="4811" w:hanging="360"/>
      </w:pPr>
      <w:rPr>
        <w:rFonts w:ascii="Courier New" w:hAnsi="Courier New" w:cs="Courier New" w:hint="default"/>
      </w:rPr>
    </w:lvl>
    <w:lvl w:ilvl="5" w:tplc="041B0005">
      <w:start w:val="1"/>
      <w:numFmt w:val="bullet"/>
      <w:lvlText w:val=""/>
      <w:lvlJc w:val="left"/>
      <w:pPr>
        <w:ind w:left="5531" w:hanging="360"/>
      </w:pPr>
      <w:rPr>
        <w:rFonts w:ascii="Wingdings" w:hAnsi="Wingdings" w:hint="default"/>
      </w:rPr>
    </w:lvl>
    <w:lvl w:ilvl="6" w:tplc="041B0001">
      <w:start w:val="1"/>
      <w:numFmt w:val="bullet"/>
      <w:lvlText w:val=""/>
      <w:lvlJc w:val="left"/>
      <w:pPr>
        <w:ind w:left="6251" w:hanging="360"/>
      </w:pPr>
      <w:rPr>
        <w:rFonts w:ascii="Symbol" w:hAnsi="Symbol" w:hint="default"/>
      </w:rPr>
    </w:lvl>
    <w:lvl w:ilvl="7" w:tplc="041B0003">
      <w:start w:val="1"/>
      <w:numFmt w:val="bullet"/>
      <w:lvlText w:val="o"/>
      <w:lvlJc w:val="left"/>
      <w:pPr>
        <w:ind w:left="6971" w:hanging="360"/>
      </w:pPr>
      <w:rPr>
        <w:rFonts w:ascii="Courier New" w:hAnsi="Courier New" w:cs="Courier New" w:hint="default"/>
      </w:rPr>
    </w:lvl>
    <w:lvl w:ilvl="8" w:tplc="041B0005">
      <w:start w:val="1"/>
      <w:numFmt w:val="bullet"/>
      <w:lvlText w:val=""/>
      <w:lvlJc w:val="left"/>
      <w:pPr>
        <w:ind w:left="7691" w:hanging="360"/>
      </w:pPr>
      <w:rPr>
        <w:rFonts w:ascii="Wingdings" w:hAnsi="Wingdings" w:hint="default"/>
      </w:rPr>
    </w:lvl>
  </w:abstractNum>
  <w:abstractNum w:abstractNumId="40" w15:restartNumberingAfterBreak="0">
    <w:nsid w:val="71BC7A12"/>
    <w:multiLevelType w:val="hybridMultilevel"/>
    <w:tmpl w:val="E92CEC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2230864"/>
    <w:multiLevelType w:val="multilevel"/>
    <w:tmpl w:val="72230864"/>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2F318FF"/>
    <w:multiLevelType w:val="hybridMultilevel"/>
    <w:tmpl w:val="409C01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36823D4"/>
    <w:multiLevelType w:val="hybridMultilevel"/>
    <w:tmpl w:val="6524B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4924ACF"/>
    <w:multiLevelType w:val="multilevel"/>
    <w:tmpl w:val="F342D986"/>
    <w:lvl w:ilvl="0">
      <w:start w:val="1"/>
      <w:numFmt w:val="decimal"/>
      <w:lvlText w:val="%1."/>
      <w:lvlJc w:val="left"/>
      <w:pPr>
        <w:ind w:left="2880" w:hanging="360"/>
      </w:pPr>
      <w:rPr>
        <w:rFonts w:hint="default"/>
      </w:rPr>
    </w:lvl>
    <w:lvl w:ilvl="1">
      <w:start w:val="2"/>
      <w:numFmt w:val="decimal"/>
      <w:isLgl/>
      <w:lvlText w:val="%1.%2"/>
      <w:lvlJc w:val="left"/>
      <w:pPr>
        <w:ind w:left="288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3240"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600" w:hanging="1080"/>
      </w:pPr>
      <w:rPr>
        <w:rFonts w:hint="default"/>
      </w:rPr>
    </w:lvl>
    <w:lvl w:ilvl="8">
      <w:start w:val="1"/>
      <w:numFmt w:val="decimal"/>
      <w:isLgl/>
      <w:lvlText w:val="%1.%2.%3.%4.%5.%6.%7.%8.%9"/>
      <w:lvlJc w:val="left"/>
      <w:pPr>
        <w:ind w:left="3960" w:hanging="1440"/>
      </w:pPr>
      <w:rPr>
        <w:rFonts w:hint="default"/>
      </w:rPr>
    </w:lvl>
  </w:abstractNum>
  <w:abstractNum w:abstractNumId="45" w15:restartNumberingAfterBreak="0">
    <w:nsid w:val="76B556CB"/>
    <w:multiLevelType w:val="hybridMultilevel"/>
    <w:tmpl w:val="40A0CB6E"/>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3"/>
  </w:num>
  <w:num w:numId="2">
    <w:abstractNumId w:val="36"/>
  </w:num>
  <w:num w:numId="3">
    <w:abstractNumId w:val="31"/>
  </w:num>
  <w:num w:numId="4">
    <w:abstractNumId w:val="44"/>
  </w:num>
  <w:num w:numId="5">
    <w:abstractNumId w:val="32"/>
  </w:num>
  <w:num w:numId="6">
    <w:abstractNumId w:val="19"/>
  </w:num>
  <w:num w:numId="7">
    <w:abstractNumId w:val="7"/>
  </w:num>
  <w:num w:numId="8">
    <w:abstractNumId w:val="40"/>
  </w:num>
  <w:num w:numId="9">
    <w:abstractNumId w:val="35"/>
  </w:num>
  <w:num w:numId="10">
    <w:abstractNumId w:val="0"/>
  </w:num>
  <w:num w:numId="11">
    <w:abstractNumId w:val="29"/>
  </w:num>
  <w:num w:numId="12">
    <w:abstractNumId w:val="24"/>
  </w:num>
  <w:num w:numId="13">
    <w:abstractNumId w:val="18"/>
  </w:num>
  <w:num w:numId="14">
    <w:abstractNumId w:val="2"/>
  </w:num>
  <w:num w:numId="15">
    <w:abstractNumId w:val="41"/>
  </w:num>
  <w:num w:numId="16">
    <w:abstractNumId w:val="12"/>
  </w:num>
  <w:num w:numId="17">
    <w:abstractNumId w:val="45"/>
  </w:num>
  <w:num w:numId="18">
    <w:abstractNumId w:val="8"/>
  </w:num>
  <w:num w:numId="19">
    <w:abstractNumId w:val="26"/>
  </w:num>
  <w:num w:numId="20">
    <w:abstractNumId w:val="22"/>
  </w:num>
  <w:num w:numId="21">
    <w:abstractNumId w:val="1"/>
  </w:num>
  <w:num w:numId="22">
    <w:abstractNumId w:val="38"/>
  </w:num>
  <w:num w:numId="23">
    <w:abstractNumId w:val="15"/>
  </w:num>
  <w:num w:numId="24">
    <w:abstractNumId w:val="13"/>
  </w:num>
  <w:num w:numId="25">
    <w:abstractNumId w:val="5"/>
  </w:num>
  <w:num w:numId="26">
    <w:abstractNumId w:val="10"/>
  </w:num>
  <w:num w:numId="27">
    <w:abstractNumId w:val="25"/>
  </w:num>
  <w:num w:numId="28">
    <w:abstractNumId w:val="4"/>
  </w:num>
  <w:num w:numId="29">
    <w:abstractNumId w:val="27"/>
  </w:num>
  <w:num w:numId="30">
    <w:abstractNumId w:val="42"/>
  </w:num>
  <w:num w:numId="31">
    <w:abstractNumId w:val="34"/>
  </w:num>
  <w:num w:numId="32">
    <w:abstractNumId w:val="9"/>
  </w:num>
  <w:num w:numId="33">
    <w:abstractNumId w:val="28"/>
  </w:num>
  <w:num w:numId="34">
    <w:abstractNumId w:val="3"/>
  </w:num>
  <w:num w:numId="35">
    <w:abstractNumId w:val="37"/>
  </w:num>
  <w:num w:numId="36">
    <w:abstractNumId w:val="17"/>
  </w:num>
  <w:num w:numId="37">
    <w:abstractNumId w:val="30"/>
  </w:num>
  <w:num w:numId="38">
    <w:abstractNumId w:val="20"/>
  </w:num>
  <w:num w:numId="39">
    <w:abstractNumId w:val="6"/>
  </w:num>
  <w:num w:numId="40">
    <w:abstractNumId w:val="43"/>
  </w:num>
  <w:num w:numId="41">
    <w:abstractNumId w:val="21"/>
  </w:num>
  <w:num w:numId="42">
    <w:abstractNumId w:val="14"/>
  </w:num>
  <w:num w:numId="43">
    <w:abstractNumId w:val="1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23"/>
  </w:num>
  <w:num w:numId="46">
    <w:abstractNumId w:val="11"/>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nka Valentová">
    <w15:presenceInfo w15:providerId="AD" w15:userId="S::lenka.valentova@apa.sk::e0faf982-459d-4c62-8657-e313e4b8724e"/>
  </w15:person>
  <w15:person w15:author="Sejna Milan">
    <w15:presenceInfo w15:providerId="AD" w15:userId="S-1-5-21-3495560190-2307090886-770446312-129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C5C"/>
    <w:rsid w:val="00021FA3"/>
    <w:rsid w:val="00026AD5"/>
    <w:rsid w:val="00035F4E"/>
    <w:rsid w:val="000430EA"/>
    <w:rsid w:val="000630DA"/>
    <w:rsid w:val="00085CD9"/>
    <w:rsid w:val="00094905"/>
    <w:rsid w:val="000A1AEA"/>
    <w:rsid w:val="000B74DD"/>
    <w:rsid w:val="000F1646"/>
    <w:rsid w:val="00102540"/>
    <w:rsid w:val="00105E10"/>
    <w:rsid w:val="001114C8"/>
    <w:rsid w:val="00114ED7"/>
    <w:rsid w:val="001501F1"/>
    <w:rsid w:val="00164652"/>
    <w:rsid w:val="00165587"/>
    <w:rsid w:val="00167118"/>
    <w:rsid w:val="0017169C"/>
    <w:rsid w:val="00182E68"/>
    <w:rsid w:val="00194713"/>
    <w:rsid w:val="001A06FF"/>
    <w:rsid w:val="001B16E5"/>
    <w:rsid w:val="001B1E66"/>
    <w:rsid w:val="001E3260"/>
    <w:rsid w:val="001F74CE"/>
    <w:rsid w:val="002021A3"/>
    <w:rsid w:val="00233156"/>
    <w:rsid w:val="0025053B"/>
    <w:rsid w:val="002641F7"/>
    <w:rsid w:val="00270E8F"/>
    <w:rsid w:val="002720F5"/>
    <w:rsid w:val="00282758"/>
    <w:rsid w:val="0029419D"/>
    <w:rsid w:val="002A5B9D"/>
    <w:rsid w:val="002A6F39"/>
    <w:rsid w:val="002B5630"/>
    <w:rsid w:val="002C2806"/>
    <w:rsid w:val="002E2367"/>
    <w:rsid w:val="002F1323"/>
    <w:rsid w:val="00305308"/>
    <w:rsid w:val="00332B92"/>
    <w:rsid w:val="00336CE1"/>
    <w:rsid w:val="0036502C"/>
    <w:rsid w:val="00367183"/>
    <w:rsid w:val="0036730C"/>
    <w:rsid w:val="003D2B1D"/>
    <w:rsid w:val="003D3D57"/>
    <w:rsid w:val="00435A30"/>
    <w:rsid w:val="00444E97"/>
    <w:rsid w:val="00460843"/>
    <w:rsid w:val="00473A12"/>
    <w:rsid w:val="00474DA7"/>
    <w:rsid w:val="004841D3"/>
    <w:rsid w:val="004A1BF1"/>
    <w:rsid w:val="004A6BC0"/>
    <w:rsid w:val="004B17DA"/>
    <w:rsid w:val="004D2F3E"/>
    <w:rsid w:val="0050360E"/>
    <w:rsid w:val="005202FE"/>
    <w:rsid w:val="00553027"/>
    <w:rsid w:val="00570909"/>
    <w:rsid w:val="00577D54"/>
    <w:rsid w:val="0059328F"/>
    <w:rsid w:val="005A437E"/>
    <w:rsid w:val="005B0C03"/>
    <w:rsid w:val="005B151D"/>
    <w:rsid w:val="005C6C00"/>
    <w:rsid w:val="005C7562"/>
    <w:rsid w:val="005E398B"/>
    <w:rsid w:val="005F00A7"/>
    <w:rsid w:val="005F7CCC"/>
    <w:rsid w:val="0060135C"/>
    <w:rsid w:val="00631F36"/>
    <w:rsid w:val="00634429"/>
    <w:rsid w:val="006462A2"/>
    <w:rsid w:val="006535E6"/>
    <w:rsid w:val="00655C7D"/>
    <w:rsid w:val="00685440"/>
    <w:rsid w:val="00733D64"/>
    <w:rsid w:val="00761C2D"/>
    <w:rsid w:val="00761EE7"/>
    <w:rsid w:val="0076440C"/>
    <w:rsid w:val="007670A2"/>
    <w:rsid w:val="00780D36"/>
    <w:rsid w:val="007A2A97"/>
    <w:rsid w:val="007A36FD"/>
    <w:rsid w:val="007B3678"/>
    <w:rsid w:val="007C086A"/>
    <w:rsid w:val="007D05EC"/>
    <w:rsid w:val="007E4F91"/>
    <w:rsid w:val="00815A1A"/>
    <w:rsid w:val="0082316A"/>
    <w:rsid w:val="008377F5"/>
    <w:rsid w:val="0084538A"/>
    <w:rsid w:val="0086061E"/>
    <w:rsid w:val="0086246B"/>
    <w:rsid w:val="008646C4"/>
    <w:rsid w:val="008C09DC"/>
    <w:rsid w:val="008D6CE2"/>
    <w:rsid w:val="008E62E0"/>
    <w:rsid w:val="008F0FCF"/>
    <w:rsid w:val="008F7960"/>
    <w:rsid w:val="00934545"/>
    <w:rsid w:val="00942DF4"/>
    <w:rsid w:val="009571D3"/>
    <w:rsid w:val="00983788"/>
    <w:rsid w:val="00986CBA"/>
    <w:rsid w:val="009A1215"/>
    <w:rsid w:val="009A2DE6"/>
    <w:rsid w:val="009D75C8"/>
    <w:rsid w:val="009E1A62"/>
    <w:rsid w:val="009E7A3E"/>
    <w:rsid w:val="00A15B04"/>
    <w:rsid w:val="00A60CE6"/>
    <w:rsid w:val="00A64AA2"/>
    <w:rsid w:val="00A6600C"/>
    <w:rsid w:val="00A82A31"/>
    <w:rsid w:val="00A8561B"/>
    <w:rsid w:val="00AC593D"/>
    <w:rsid w:val="00AC6BFB"/>
    <w:rsid w:val="00AD4197"/>
    <w:rsid w:val="00AD74D7"/>
    <w:rsid w:val="00AE2836"/>
    <w:rsid w:val="00B22F0F"/>
    <w:rsid w:val="00B27EEF"/>
    <w:rsid w:val="00B32120"/>
    <w:rsid w:val="00B41B9E"/>
    <w:rsid w:val="00B41D07"/>
    <w:rsid w:val="00B502C6"/>
    <w:rsid w:val="00B525A5"/>
    <w:rsid w:val="00B63277"/>
    <w:rsid w:val="00B81BA4"/>
    <w:rsid w:val="00B82135"/>
    <w:rsid w:val="00B86336"/>
    <w:rsid w:val="00BA4995"/>
    <w:rsid w:val="00BA546A"/>
    <w:rsid w:val="00BB1B20"/>
    <w:rsid w:val="00BD71CA"/>
    <w:rsid w:val="00C27662"/>
    <w:rsid w:val="00C52BF7"/>
    <w:rsid w:val="00C52CBC"/>
    <w:rsid w:val="00C56AB9"/>
    <w:rsid w:val="00C57E96"/>
    <w:rsid w:val="00C6018C"/>
    <w:rsid w:val="00C760BA"/>
    <w:rsid w:val="00C8330C"/>
    <w:rsid w:val="00C86A69"/>
    <w:rsid w:val="00CB70F0"/>
    <w:rsid w:val="00CD5E77"/>
    <w:rsid w:val="00CE0F0B"/>
    <w:rsid w:val="00CF1A2D"/>
    <w:rsid w:val="00D061DD"/>
    <w:rsid w:val="00D06F6D"/>
    <w:rsid w:val="00D07566"/>
    <w:rsid w:val="00D10881"/>
    <w:rsid w:val="00D12F65"/>
    <w:rsid w:val="00D74BFA"/>
    <w:rsid w:val="00D877DC"/>
    <w:rsid w:val="00DB0C29"/>
    <w:rsid w:val="00DB3D61"/>
    <w:rsid w:val="00DB4110"/>
    <w:rsid w:val="00DC7D6D"/>
    <w:rsid w:val="00E43203"/>
    <w:rsid w:val="00E65C5C"/>
    <w:rsid w:val="00E766BE"/>
    <w:rsid w:val="00E86724"/>
    <w:rsid w:val="00E9658C"/>
    <w:rsid w:val="00EA4700"/>
    <w:rsid w:val="00EB16E2"/>
    <w:rsid w:val="00F44444"/>
    <w:rsid w:val="00F537BD"/>
    <w:rsid w:val="00F676AF"/>
    <w:rsid w:val="00F914C1"/>
    <w:rsid w:val="00FA61F1"/>
    <w:rsid w:val="00FA76CB"/>
    <w:rsid w:val="00FA7F7F"/>
    <w:rsid w:val="00FB00A8"/>
    <w:rsid w:val="00FC05B1"/>
    <w:rsid w:val="00FD2F0C"/>
    <w:rsid w:val="00FE715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0CA2B"/>
  <w15:chartTrackingRefBased/>
  <w15:docId w15:val="{6F7EB53E-078F-460D-984C-541D5BDF3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65C5C"/>
    <w:pPr>
      <w:spacing w:after="120" w:line="276" w:lineRule="auto"/>
      <w:jc w:val="both"/>
    </w:pPr>
    <w:rPr>
      <w:rFonts w:ascii="Calibri" w:hAnsi="Calibri" w:cs="Times New Roman"/>
      <w:color w:val="000000"/>
      <w:sz w:val="24"/>
      <w:szCs w:val="24"/>
    </w:rPr>
  </w:style>
  <w:style w:type="paragraph" w:styleId="Nadpis1">
    <w:name w:val="heading 1"/>
    <w:aliases w:val="01_Heading 1,Nadpis 1 - IM,I,kapitola,Čo robí (časť),Chapter"/>
    <w:basedOn w:val="Normlny"/>
    <w:next w:val="Normlny"/>
    <w:link w:val="Nadpis1Char"/>
    <w:uiPriority w:val="9"/>
    <w:qFormat/>
    <w:rsid w:val="00E65C5C"/>
    <w:pPr>
      <w:keepNext/>
      <w:keepLines/>
      <w:numPr>
        <w:numId w:val="1"/>
      </w:numPr>
      <w:spacing w:before="240" w:line="240" w:lineRule="auto"/>
      <w:outlineLvl w:val="0"/>
    </w:pPr>
    <w:rPr>
      <w:rFonts w:eastAsiaTheme="majorEastAsia" w:cstheme="majorBidi"/>
      <w:b/>
      <w:bCs/>
      <w:color w:val="2E74B5"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E65C5C"/>
    <w:pPr>
      <w:keepNext/>
      <w:keepLines/>
      <w:numPr>
        <w:ilvl w:val="1"/>
        <w:numId w:val="1"/>
      </w:numPr>
      <w:spacing w:before="240" w:line="240" w:lineRule="auto"/>
      <w:outlineLvl w:val="1"/>
    </w:pPr>
    <w:rPr>
      <w:rFonts w:eastAsiaTheme="majorEastAsia" w:cstheme="majorBidi"/>
      <w:b/>
      <w:bCs/>
      <w:color w:val="2E74B5" w:themeColor="accent1" w:themeShade="BF"/>
      <w:sz w:val="26"/>
      <w:szCs w:val="26"/>
    </w:rPr>
  </w:style>
  <w:style w:type="paragraph" w:styleId="Nadpis3">
    <w:name w:val="heading 3"/>
    <w:aliases w:val="03_Heading 3,Obyeajný,1,Podpodkapitola,adpis 3,Podúloha,Heading 3 Char1 Char,Heading 3 Char Char Char,Heading 3 Char,1 nazov"/>
    <w:basedOn w:val="Normlny"/>
    <w:next w:val="Normlny"/>
    <w:link w:val="Nadpis3Char"/>
    <w:unhideWhenUsed/>
    <w:qFormat/>
    <w:rsid w:val="00E65C5C"/>
    <w:pPr>
      <w:keepNext/>
      <w:keepLines/>
      <w:numPr>
        <w:ilvl w:val="2"/>
        <w:numId w:val="1"/>
      </w:numPr>
      <w:spacing w:before="240" w:line="240" w:lineRule="auto"/>
      <w:outlineLvl w:val="2"/>
    </w:pPr>
    <w:rPr>
      <w:rFonts w:eastAsiaTheme="majorEastAsia"/>
      <w:b/>
      <w:bCs/>
      <w:color w:val="2E74B5" w:themeColor="accent1" w:themeShade="BF"/>
    </w:rPr>
  </w:style>
  <w:style w:type="paragraph" w:styleId="Nadpis4">
    <w:name w:val="heading 4"/>
    <w:aliases w:val="Nadpis 4 - IM,H4,1-1,Termín"/>
    <w:basedOn w:val="Normlny"/>
    <w:next w:val="Normlny"/>
    <w:link w:val="Nadpis4Char"/>
    <w:unhideWhenUsed/>
    <w:qFormat/>
    <w:rsid w:val="00E65C5C"/>
    <w:pPr>
      <w:keepNext/>
      <w:keepLines/>
      <w:numPr>
        <w:ilvl w:val="3"/>
        <w:numId w:val="1"/>
      </w:numPr>
      <w:spacing w:before="240" w:line="240" w:lineRule="auto"/>
      <w:outlineLvl w:val="3"/>
    </w:pPr>
    <w:rPr>
      <w:rFonts w:eastAsiaTheme="majorEastAsia" w:cstheme="majorBidi"/>
      <w:b/>
      <w:bCs/>
      <w:iCs/>
      <w:color w:val="2E74B5" w:themeColor="accent1" w:themeShade="BF"/>
    </w:rPr>
  </w:style>
  <w:style w:type="paragraph" w:styleId="Nadpis5">
    <w:name w:val="heading 5"/>
    <w:aliases w:val="05_Heading 5,1-1-1,3 nazov"/>
    <w:basedOn w:val="Normlny"/>
    <w:next w:val="Normlny"/>
    <w:link w:val="Nadpis5Char"/>
    <w:unhideWhenUsed/>
    <w:qFormat/>
    <w:rsid w:val="00E65C5C"/>
    <w:pPr>
      <w:keepNext/>
      <w:keepLines/>
      <w:numPr>
        <w:ilvl w:val="4"/>
        <w:numId w:val="1"/>
      </w:numPr>
      <w:spacing w:before="200" w:after="0"/>
      <w:outlineLvl w:val="4"/>
    </w:pPr>
    <w:rPr>
      <w:rFonts w:eastAsiaTheme="majorEastAsia" w:cstheme="majorBidi"/>
      <w:b/>
      <w:color w:val="323E4F" w:themeColor="text2" w:themeShade="BF"/>
      <w:sz w:val="28"/>
    </w:rPr>
  </w:style>
  <w:style w:type="paragraph" w:styleId="Nadpis6">
    <w:name w:val="heading 6"/>
    <w:aliases w:val="1-1-1-1"/>
    <w:basedOn w:val="Normlny"/>
    <w:next w:val="Normlny"/>
    <w:link w:val="Nadpis6Char"/>
    <w:uiPriority w:val="99"/>
    <w:unhideWhenUsed/>
    <w:qFormat/>
    <w:rsid w:val="00E65C5C"/>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link w:val="Nadpis7Char"/>
    <w:uiPriority w:val="99"/>
    <w:unhideWhenUsed/>
    <w:qFormat/>
    <w:rsid w:val="00E65C5C"/>
    <w:pPr>
      <w:keepNext/>
      <w:keepLines/>
      <w:numPr>
        <w:ilvl w:val="6"/>
        <w:numId w:val="1"/>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E65C5C"/>
    <w:pPr>
      <w:keepNext/>
      <w:keepLines/>
      <w:numPr>
        <w:ilvl w:val="7"/>
        <w:numId w:val="1"/>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E65C5C"/>
    <w:pPr>
      <w:keepNext/>
      <w:keepLines/>
      <w:numPr>
        <w:ilvl w:val="8"/>
        <w:numId w:val="1"/>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Nadpis 1 - IM Char,I Char,kapitola Char,Čo robí (časť) Char,Chapter Char"/>
    <w:basedOn w:val="Predvolenpsmoodseku"/>
    <w:link w:val="Nadpis1"/>
    <w:uiPriority w:val="9"/>
    <w:rsid w:val="00E65C5C"/>
    <w:rPr>
      <w:rFonts w:ascii="Calibri" w:eastAsiaTheme="majorEastAsia" w:hAnsi="Calibri" w:cstheme="majorBidi"/>
      <w:b/>
      <w:bCs/>
      <w:color w:val="2E74B5" w:themeColor="accent1" w:themeShade="BF"/>
      <w:sz w:val="28"/>
      <w:szCs w:val="28"/>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rsid w:val="00E65C5C"/>
    <w:rPr>
      <w:rFonts w:ascii="Calibri" w:eastAsiaTheme="majorEastAsia" w:hAnsi="Calibri" w:cstheme="majorBidi"/>
      <w:b/>
      <w:bCs/>
      <w:color w:val="2E74B5" w:themeColor="accent1" w:themeShade="BF"/>
      <w:sz w:val="26"/>
      <w:szCs w:val="26"/>
    </w:rPr>
  </w:style>
  <w:style w:type="character" w:customStyle="1" w:styleId="Nadpis3Char">
    <w:name w:val="Nadpis 3 Char"/>
    <w:aliases w:val="03_Heading 3 Char,Obyeajný Char,1 Char,Podpodkapitola Char,adpis 3 Char,Podúloha Char,Heading 3 Char1 Char Char,Heading 3 Char Char Char Char,Heading 3 Char Char,1 nazov Char"/>
    <w:basedOn w:val="Predvolenpsmoodseku"/>
    <w:link w:val="Nadpis3"/>
    <w:qFormat/>
    <w:rsid w:val="00E65C5C"/>
    <w:rPr>
      <w:rFonts w:ascii="Calibri" w:eastAsiaTheme="majorEastAsia" w:hAnsi="Calibri" w:cs="Times New Roman"/>
      <w:b/>
      <w:bCs/>
      <w:color w:val="2E74B5" w:themeColor="accent1" w:themeShade="BF"/>
      <w:sz w:val="24"/>
      <w:szCs w:val="24"/>
    </w:rPr>
  </w:style>
  <w:style w:type="character" w:customStyle="1" w:styleId="Nadpis4Char">
    <w:name w:val="Nadpis 4 Char"/>
    <w:aliases w:val="Nadpis 4 - IM Char,H4 Char,1-1 Char,Termín Char"/>
    <w:basedOn w:val="Predvolenpsmoodseku"/>
    <w:link w:val="Nadpis4"/>
    <w:rsid w:val="00E65C5C"/>
    <w:rPr>
      <w:rFonts w:ascii="Calibri" w:eastAsiaTheme="majorEastAsia" w:hAnsi="Calibri" w:cstheme="majorBidi"/>
      <w:b/>
      <w:bCs/>
      <w:iCs/>
      <w:color w:val="2E74B5" w:themeColor="accent1" w:themeShade="BF"/>
      <w:sz w:val="24"/>
      <w:szCs w:val="24"/>
    </w:rPr>
  </w:style>
  <w:style w:type="character" w:customStyle="1" w:styleId="Nadpis5Char">
    <w:name w:val="Nadpis 5 Char"/>
    <w:aliases w:val="05_Heading 5 Char,1-1-1 Char,3 nazov Char"/>
    <w:basedOn w:val="Predvolenpsmoodseku"/>
    <w:link w:val="Nadpis5"/>
    <w:rsid w:val="00E65C5C"/>
    <w:rPr>
      <w:rFonts w:ascii="Calibri" w:eastAsiaTheme="majorEastAsia" w:hAnsi="Calibri" w:cstheme="majorBidi"/>
      <w:b/>
      <w:color w:val="323E4F" w:themeColor="text2" w:themeShade="BF"/>
      <w:sz w:val="28"/>
      <w:szCs w:val="24"/>
    </w:rPr>
  </w:style>
  <w:style w:type="character" w:customStyle="1" w:styleId="Nadpis6Char">
    <w:name w:val="Nadpis 6 Char"/>
    <w:aliases w:val="1-1-1-1 Char"/>
    <w:basedOn w:val="Predvolenpsmoodseku"/>
    <w:link w:val="Nadpis6"/>
    <w:uiPriority w:val="99"/>
    <w:rsid w:val="00E65C5C"/>
    <w:rPr>
      <w:rFonts w:asciiTheme="majorHAnsi" w:eastAsiaTheme="majorEastAsia" w:hAnsiTheme="majorHAnsi" w:cstheme="majorBidi"/>
      <w:color w:val="1F4D78" w:themeColor="accent1" w:themeShade="7F"/>
      <w:sz w:val="24"/>
      <w:szCs w:val="24"/>
    </w:rPr>
  </w:style>
  <w:style w:type="character" w:customStyle="1" w:styleId="Nadpis7Char">
    <w:name w:val="Nadpis 7 Char"/>
    <w:basedOn w:val="Predvolenpsmoodseku"/>
    <w:link w:val="Nadpis7"/>
    <w:uiPriority w:val="99"/>
    <w:rsid w:val="00E65C5C"/>
    <w:rPr>
      <w:rFonts w:asciiTheme="majorHAnsi" w:eastAsiaTheme="majorEastAsia" w:hAnsiTheme="majorHAnsi" w:cstheme="majorBidi"/>
      <w:i/>
      <w:iCs/>
      <w:color w:val="404040" w:themeColor="text1" w:themeTint="BF"/>
      <w:lang w:eastAsia="sk-SK"/>
    </w:rPr>
  </w:style>
  <w:style w:type="character" w:customStyle="1" w:styleId="Nadpis8Char">
    <w:name w:val="Nadpis 8 Char"/>
    <w:basedOn w:val="Predvolenpsmoodseku"/>
    <w:link w:val="Nadpis8"/>
    <w:uiPriority w:val="99"/>
    <w:rsid w:val="00E65C5C"/>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rsid w:val="00E65C5C"/>
    <w:rPr>
      <w:rFonts w:asciiTheme="majorHAnsi" w:eastAsiaTheme="majorEastAsia" w:hAnsiTheme="majorHAnsi" w:cstheme="majorBidi"/>
      <w:i/>
      <w:iCs/>
      <w:color w:val="404040" w:themeColor="text1" w:themeTint="BF"/>
      <w:sz w:val="20"/>
      <w:szCs w:val="20"/>
      <w:lang w:eastAsia="sk-SK"/>
    </w:rPr>
  </w:style>
  <w:style w:type="table" w:styleId="Mriekatabuky">
    <w:name w:val="Table Grid"/>
    <w:aliases w:val="Deloitte table 3"/>
    <w:basedOn w:val="Normlnatabuka"/>
    <w:rsid w:val="00E65C5C"/>
    <w:pPr>
      <w:spacing w:after="0" w:line="240" w:lineRule="auto"/>
      <w:jc w:val="both"/>
    </w:pPr>
    <w:rPr>
      <w:rFonts w:ascii="Calibri" w:hAnsi="Calibri" w:cs="Times New Roman"/>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E65C5C"/>
    <w:pPr>
      <w:autoSpaceDE w:val="0"/>
      <w:autoSpaceDN w:val="0"/>
      <w:adjustRightInd w:val="0"/>
      <w:spacing w:after="0" w:line="240" w:lineRule="auto"/>
      <w:jc w:val="both"/>
    </w:pPr>
    <w:rPr>
      <w:rFonts w:ascii="Calibri" w:hAnsi="Calibri" w:cs="Calibri"/>
      <w:color w:val="000000"/>
      <w:sz w:val="24"/>
      <w:szCs w:val="24"/>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34"/>
    <w:qFormat/>
    <w:rsid w:val="00E65C5C"/>
    <w:pPr>
      <w:ind w:left="720"/>
      <w:contextualSpacing/>
    </w:pPr>
  </w:style>
  <w:style w:type="paragraph" w:styleId="Hlavika">
    <w:name w:val="header"/>
    <w:basedOn w:val="Normlny"/>
    <w:link w:val="HlavikaChar"/>
    <w:uiPriority w:val="99"/>
    <w:unhideWhenUsed/>
    <w:rsid w:val="00E65C5C"/>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E65C5C"/>
    <w:rPr>
      <w:rFonts w:ascii="Calibri" w:hAnsi="Calibri" w:cs="Times New Roman"/>
      <w:color w:val="000000"/>
      <w:sz w:val="24"/>
      <w:szCs w:val="24"/>
    </w:rPr>
  </w:style>
  <w:style w:type="paragraph" w:styleId="Pta">
    <w:name w:val="footer"/>
    <w:basedOn w:val="Normlny"/>
    <w:link w:val="PtaChar"/>
    <w:uiPriority w:val="99"/>
    <w:unhideWhenUsed/>
    <w:rsid w:val="00E65C5C"/>
    <w:pPr>
      <w:tabs>
        <w:tab w:val="center" w:pos="4536"/>
        <w:tab w:val="right" w:pos="9072"/>
      </w:tabs>
      <w:spacing w:after="0" w:line="240" w:lineRule="auto"/>
    </w:pPr>
  </w:style>
  <w:style w:type="character" w:customStyle="1" w:styleId="PtaChar">
    <w:name w:val="Päta Char"/>
    <w:basedOn w:val="Predvolenpsmoodseku"/>
    <w:link w:val="Pta"/>
    <w:uiPriority w:val="99"/>
    <w:qFormat/>
    <w:rsid w:val="00E65C5C"/>
    <w:rPr>
      <w:rFonts w:ascii="Calibri" w:hAnsi="Calibri" w:cs="Times New Roman"/>
      <w:color w:val="000000"/>
      <w:sz w:val="24"/>
      <w:szCs w:val="24"/>
    </w:rPr>
  </w:style>
  <w:style w:type="character" w:styleId="Odkaznakomentr">
    <w:name w:val="annotation reference"/>
    <w:basedOn w:val="Predvolenpsmoodseku"/>
    <w:uiPriority w:val="99"/>
    <w:unhideWhenUsed/>
    <w:qFormat/>
    <w:rsid w:val="00E65C5C"/>
    <w:rPr>
      <w:sz w:val="16"/>
      <w:szCs w:val="16"/>
    </w:rPr>
  </w:style>
  <w:style w:type="paragraph" w:styleId="Textkomentra">
    <w:name w:val="annotation text"/>
    <w:basedOn w:val="Normlny"/>
    <w:link w:val="TextkomentraChar"/>
    <w:uiPriority w:val="99"/>
    <w:unhideWhenUsed/>
    <w:qFormat/>
    <w:rsid w:val="00E65C5C"/>
    <w:pPr>
      <w:spacing w:line="240" w:lineRule="auto"/>
    </w:pPr>
    <w:rPr>
      <w:sz w:val="20"/>
      <w:szCs w:val="20"/>
    </w:rPr>
  </w:style>
  <w:style w:type="character" w:customStyle="1" w:styleId="TextkomentraChar">
    <w:name w:val="Text komentára Char"/>
    <w:basedOn w:val="Predvolenpsmoodseku"/>
    <w:link w:val="Textkomentra"/>
    <w:uiPriority w:val="99"/>
    <w:qFormat/>
    <w:rsid w:val="00E65C5C"/>
    <w:rPr>
      <w:rFonts w:ascii="Calibri" w:hAnsi="Calibri" w:cs="Times New Roman"/>
      <w:color w:val="000000"/>
      <w:sz w:val="20"/>
      <w:szCs w:val="20"/>
    </w:rPr>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34"/>
    <w:qFormat/>
    <w:locked/>
    <w:rsid w:val="00E65C5C"/>
    <w:rPr>
      <w:rFonts w:ascii="Calibri" w:hAnsi="Calibri" w:cs="Times New Roman"/>
      <w:color w:val="000000"/>
      <w:sz w:val="24"/>
      <w:szCs w:val="24"/>
    </w:rPr>
  </w:style>
  <w:style w:type="paragraph" w:customStyle="1" w:styleId="tlXY">
    <w:name w:val="ŠtýlXY"/>
    <w:basedOn w:val="Nadpis2"/>
    <w:link w:val="tlXYChar"/>
    <w:qFormat/>
    <w:rsid w:val="00E65C5C"/>
    <w:pPr>
      <w:spacing w:before="160" w:after="40"/>
    </w:pPr>
    <w:rPr>
      <w:rFonts w:asciiTheme="minorHAnsi" w:hAnsiTheme="minorHAnsi"/>
      <w:bCs w:val="0"/>
      <w:color w:val="7B7B7B" w:themeColor="accent3" w:themeShade="BF"/>
      <w:sz w:val="28"/>
      <w:szCs w:val="32"/>
    </w:rPr>
  </w:style>
  <w:style w:type="character" w:customStyle="1" w:styleId="tlXYChar">
    <w:name w:val="ŠtýlXY Char"/>
    <w:basedOn w:val="Predvolenpsmoodseku"/>
    <w:link w:val="tlXY"/>
    <w:rsid w:val="00E65C5C"/>
    <w:rPr>
      <w:rFonts w:eastAsiaTheme="majorEastAsia" w:cstheme="majorBidi"/>
      <w:b/>
      <w:color w:val="7B7B7B" w:themeColor="accent3" w:themeShade="BF"/>
      <w:sz w:val="28"/>
      <w:szCs w:val="32"/>
    </w:rPr>
  </w:style>
  <w:style w:type="paragraph" w:styleId="Textbubliny">
    <w:name w:val="Balloon Text"/>
    <w:basedOn w:val="Normlny"/>
    <w:link w:val="TextbublinyChar"/>
    <w:uiPriority w:val="99"/>
    <w:semiHidden/>
    <w:unhideWhenUsed/>
    <w:rsid w:val="00E65C5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65C5C"/>
    <w:rPr>
      <w:rFonts w:ascii="Segoe UI" w:hAnsi="Segoe UI" w:cs="Segoe UI"/>
      <w:color w:val="000000"/>
      <w:sz w:val="18"/>
      <w:szCs w:val="18"/>
    </w:rPr>
  </w:style>
  <w:style w:type="character" w:customStyle="1" w:styleId="h1a1">
    <w:name w:val="h1a1"/>
    <w:basedOn w:val="Predvolenpsmoodseku"/>
    <w:rsid w:val="003D3D57"/>
    <w:rPr>
      <w:vanish/>
      <w:webHidden w:val="0"/>
      <w:specVanish/>
    </w:rPr>
  </w:style>
  <w:style w:type="character" w:styleId="Hypertextovprepojenie">
    <w:name w:val="Hyperlink"/>
    <w:basedOn w:val="Predvolenpsmoodseku"/>
    <w:uiPriority w:val="99"/>
    <w:unhideWhenUsed/>
    <w:rsid w:val="003D3D57"/>
    <w:rPr>
      <w:color w:val="0563C1" w:themeColor="hyperlink"/>
      <w:u w:val="single"/>
    </w:rPr>
  </w:style>
  <w:style w:type="paragraph" w:styleId="Popis">
    <w:name w:val="caption"/>
    <w:basedOn w:val="Normlny"/>
    <w:next w:val="Normlny"/>
    <w:uiPriority w:val="35"/>
    <w:unhideWhenUsed/>
    <w:qFormat/>
    <w:rsid w:val="003D3D57"/>
    <w:pPr>
      <w:spacing w:after="200" w:line="240" w:lineRule="auto"/>
      <w:jc w:val="left"/>
    </w:pPr>
    <w:rPr>
      <w:rFonts w:asciiTheme="minorHAnsi" w:eastAsiaTheme="minorEastAsia" w:hAnsiTheme="minorHAnsi"/>
      <w:b/>
      <w:bCs/>
      <w:color w:val="5B9BD5" w:themeColor="accent1"/>
      <w:sz w:val="18"/>
      <w:szCs w:val="18"/>
      <w:lang w:eastAsia="sk-SK"/>
    </w:rPr>
  </w:style>
  <w:style w:type="character" w:customStyle="1" w:styleId="BezriadkovaniaChar">
    <w:name w:val="Bez riadkovania Char"/>
    <w:link w:val="Bezriadkovania"/>
    <w:uiPriority w:val="1"/>
    <w:locked/>
    <w:rsid w:val="003D3D57"/>
    <w:rPr>
      <w:rFonts w:ascii="Times New Roman" w:hAnsi="Times New Roman" w:cs="Times New Roman"/>
    </w:rPr>
  </w:style>
  <w:style w:type="paragraph" w:styleId="Bezriadkovania">
    <w:name w:val="No Spacing"/>
    <w:link w:val="BezriadkovaniaChar"/>
    <w:uiPriority w:val="1"/>
    <w:qFormat/>
    <w:rsid w:val="003D3D57"/>
    <w:pPr>
      <w:spacing w:after="0" w:line="240" w:lineRule="auto"/>
    </w:pPr>
    <w:rPr>
      <w:rFonts w:ascii="Times New Roman" w:hAnsi="Times New Roman" w:cs="Times New Roman"/>
    </w:rPr>
  </w:style>
  <w:style w:type="character" w:styleId="slostrany">
    <w:name w:val="page number"/>
    <w:basedOn w:val="Predvolenpsmoodseku"/>
    <w:uiPriority w:val="99"/>
    <w:semiHidden/>
    <w:unhideWhenUsed/>
    <w:rsid w:val="003D3D57"/>
  </w:style>
  <w:style w:type="paragraph" w:styleId="Hlavikaobsahu">
    <w:name w:val="TOC Heading"/>
    <w:basedOn w:val="Nadpis1"/>
    <w:next w:val="Normlny"/>
    <w:uiPriority w:val="39"/>
    <w:unhideWhenUsed/>
    <w:qFormat/>
    <w:rsid w:val="003D3D57"/>
    <w:pPr>
      <w:numPr>
        <w:numId w:val="0"/>
      </w:numPr>
      <w:spacing w:before="480" w:after="0" w:line="276" w:lineRule="auto"/>
      <w:jc w:val="left"/>
      <w:outlineLvl w:val="9"/>
    </w:pPr>
    <w:rPr>
      <w:rFonts w:asciiTheme="majorHAnsi" w:hAnsiTheme="majorHAnsi"/>
      <w:lang w:val="en-US"/>
    </w:rPr>
  </w:style>
  <w:style w:type="paragraph" w:styleId="Obsah1">
    <w:name w:val="toc 1"/>
    <w:basedOn w:val="Normlny"/>
    <w:next w:val="Normlny"/>
    <w:autoRedefine/>
    <w:uiPriority w:val="39"/>
    <w:unhideWhenUsed/>
    <w:rsid w:val="003D3D57"/>
    <w:pPr>
      <w:tabs>
        <w:tab w:val="left" w:pos="567"/>
        <w:tab w:val="right" w:leader="dot" w:pos="9060"/>
      </w:tabs>
      <w:spacing w:after="0" w:line="360" w:lineRule="atLeast"/>
      <w:ind w:left="567" w:hanging="567"/>
      <w:jc w:val="left"/>
    </w:pPr>
    <w:rPr>
      <w:rFonts w:asciiTheme="minorHAnsi" w:hAnsiTheme="minorHAnsi" w:cstheme="minorBidi"/>
      <w:b/>
      <w:color w:val="auto"/>
    </w:rPr>
  </w:style>
  <w:style w:type="paragraph" w:styleId="Obsah2">
    <w:name w:val="toc 2"/>
    <w:basedOn w:val="Normlny"/>
    <w:next w:val="Normlny"/>
    <w:autoRedefine/>
    <w:uiPriority w:val="39"/>
    <w:unhideWhenUsed/>
    <w:rsid w:val="003D3D57"/>
    <w:pPr>
      <w:tabs>
        <w:tab w:val="left" w:pos="567"/>
        <w:tab w:val="right" w:leader="dot" w:pos="9060"/>
      </w:tabs>
      <w:spacing w:after="0" w:line="360" w:lineRule="atLeast"/>
      <w:ind w:left="993" w:hanging="851"/>
      <w:jc w:val="left"/>
    </w:pPr>
    <w:rPr>
      <w:rFonts w:asciiTheme="minorHAnsi" w:eastAsiaTheme="majorEastAsia" w:hAnsiTheme="minorHAnsi"/>
      <w:b/>
      <w:bCs/>
      <w:noProof/>
      <w:color w:val="auto"/>
      <w:sz w:val="22"/>
      <w:szCs w:val="22"/>
      <w:lang w:eastAsia="sk-SK"/>
    </w:rPr>
  </w:style>
  <w:style w:type="paragraph" w:styleId="Obsah3">
    <w:name w:val="toc 3"/>
    <w:basedOn w:val="Normlny"/>
    <w:next w:val="Normlny"/>
    <w:autoRedefine/>
    <w:uiPriority w:val="39"/>
    <w:unhideWhenUsed/>
    <w:rsid w:val="003D3D57"/>
    <w:pPr>
      <w:tabs>
        <w:tab w:val="left" w:pos="567"/>
        <w:tab w:val="right" w:leader="dot" w:pos="9060"/>
      </w:tabs>
      <w:spacing w:after="0" w:line="360" w:lineRule="atLeast"/>
      <w:ind w:left="851" w:hanging="709"/>
      <w:jc w:val="left"/>
    </w:pPr>
    <w:rPr>
      <w:rFonts w:asciiTheme="minorHAnsi" w:hAnsiTheme="minorHAnsi" w:cstheme="minorBidi"/>
      <w:color w:val="auto"/>
      <w:sz w:val="22"/>
      <w:szCs w:val="22"/>
    </w:rPr>
  </w:style>
  <w:style w:type="paragraph" w:styleId="Obsah4">
    <w:name w:val="toc 4"/>
    <w:basedOn w:val="Normlny"/>
    <w:next w:val="Normlny"/>
    <w:autoRedefine/>
    <w:uiPriority w:val="39"/>
    <w:unhideWhenUsed/>
    <w:rsid w:val="003D3D57"/>
    <w:pPr>
      <w:spacing w:after="0"/>
      <w:ind w:left="660"/>
      <w:jc w:val="left"/>
    </w:pPr>
    <w:rPr>
      <w:rFonts w:asciiTheme="minorHAnsi" w:hAnsiTheme="minorHAnsi" w:cstheme="minorBidi"/>
      <w:color w:val="auto"/>
      <w:sz w:val="20"/>
      <w:szCs w:val="20"/>
    </w:rPr>
  </w:style>
  <w:style w:type="paragraph" w:styleId="Obsah5">
    <w:name w:val="toc 5"/>
    <w:basedOn w:val="Normlny"/>
    <w:next w:val="Normlny"/>
    <w:autoRedefine/>
    <w:uiPriority w:val="39"/>
    <w:unhideWhenUsed/>
    <w:rsid w:val="003D3D57"/>
    <w:pPr>
      <w:spacing w:after="0"/>
      <w:ind w:left="880"/>
      <w:jc w:val="left"/>
    </w:pPr>
    <w:rPr>
      <w:rFonts w:asciiTheme="minorHAnsi" w:hAnsiTheme="minorHAnsi" w:cstheme="minorBidi"/>
      <w:color w:val="auto"/>
      <w:sz w:val="20"/>
      <w:szCs w:val="20"/>
    </w:rPr>
  </w:style>
  <w:style w:type="paragraph" w:styleId="Obsah6">
    <w:name w:val="toc 6"/>
    <w:basedOn w:val="Normlny"/>
    <w:next w:val="Normlny"/>
    <w:autoRedefine/>
    <w:uiPriority w:val="39"/>
    <w:unhideWhenUsed/>
    <w:rsid w:val="003D3D57"/>
    <w:pPr>
      <w:spacing w:after="0"/>
      <w:ind w:left="1100"/>
      <w:jc w:val="left"/>
    </w:pPr>
    <w:rPr>
      <w:rFonts w:asciiTheme="minorHAnsi" w:hAnsiTheme="minorHAnsi" w:cstheme="minorBidi"/>
      <w:color w:val="auto"/>
      <w:sz w:val="20"/>
      <w:szCs w:val="20"/>
    </w:rPr>
  </w:style>
  <w:style w:type="paragraph" w:styleId="Obsah7">
    <w:name w:val="toc 7"/>
    <w:basedOn w:val="Normlny"/>
    <w:next w:val="Normlny"/>
    <w:autoRedefine/>
    <w:uiPriority w:val="39"/>
    <w:unhideWhenUsed/>
    <w:rsid w:val="003D3D57"/>
    <w:pPr>
      <w:spacing w:after="0"/>
      <w:ind w:left="1320"/>
      <w:jc w:val="left"/>
    </w:pPr>
    <w:rPr>
      <w:rFonts w:asciiTheme="minorHAnsi" w:hAnsiTheme="minorHAnsi" w:cstheme="minorBidi"/>
      <w:color w:val="auto"/>
      <w:sz w:val="20"/>
      <w:szCs w:val="20"/>
    </w:rPr>
  </w:style>
  <w:style w:type="paragraph" w:styleId="Obsah8">
    <w:name w:val="toc 8"/>
    <w:basedOn w:val="Normlny"/>
    <w:next w:val="Normlny"/>
    <w:autoRedefine/>
    <w:uiPriority w:val="39"/>
    <w:unhideWhenUsed/>
    <w:rsid w:val="003D3D57"/>
    <w:pPr>
      <w:spacing w:after="0"/>
      <w:ind w:left="1540"/>
      <w:jc w:val="left"/>
    </w:pPr>
    <w:rPr>
      <w:rFonts w:asciiTheme="minorHAnsi" w:hAnsiTheme="minorHAnsi" w:cstheme="minorBidi"/>
      <w:color w:val="auto"/>
      <w:sz w:val="20"/>
      <w:szCs w:val="20"/>
    </w:rPr>
  </w:style>
  <w:style w:type="paragraph" w:styleId="Obsah9">
    <w:name w:val="toc 9"/>
    <w:basedOn w:val="Normlny"/>
    <w:next w:val="Normlny"/>
    <w:autoRedefine/>
    <w:uiPriority w:val="39"/>
    <w:unhideWhenUsed/>
    <w:rsid w:val="003D3D57"/>
    <w:pPr>
      <w:spacing w:after="0"/>
      <w:ind w:left="1760"/>
      <w:jc w:val="left"/>
    </w:pPr>
    <w:rPr>
      <w:rFonts w:asciiTheme="minorHAnsi" w:hAnsiTheme="minorHAnsi" w:cstheme="minorBidi"/>
      <w:color w:val="auto"/>
      <w:sz w:val="20"/>
      <w:szCs w:val="20"/>
    </w:rPr>
  </w:style>
  <w:style w:type="character" w:customStyle="1" w:styleId="A2">
    <w:name w:val="A2"/>
    <w:uiPriority w:val="99"/>
    <w:rsid w:val="003D3D57"/>
    <w:rPr>
      <w:b/>
      <w:bCs/>
      <w:color w:val="000000"/>
      <w:sz w:val="52"/>
      <w:szCs w:val="52"/>
    </w:rPr>
  </w:style>
  <w:style w:type="character" w:customStyle="1" w:styleId="A3">
    <w:name w:val="A3"/>
    <w:uiPriority w:val="99"/>
    <w:rsid w:val="003D3D57"/>
    <w:rPr>
      <w:color w:val="000000"/>
      <w:sz w:val="32"/>
      <w:szCs w:val="32"/>
    </w:rPr>
  </w:style>
  <w:style w:type="paragraph" w:customStyle="1" w:styleId="SRK5">
    <w:name w:val="SRK 5"/>
    <w:basedOn w:val="Nadpis5"/>
    <w:next w:val="Normlny"/>
    <w:qFormat/>
    <w:rsid w:val="003D3D57"/>
    <w:pPr>
      <w:numPr>
        <w:ilvl w:val="0"/>
        <w:numId w:val="0"/>
      </w:numPr>
      <w:spacing w:line="240" w:lineRule="auto"/>
      <w:jc w:val="left"/>
    </w:pPr>
    <w:rPr>
      <w:rFonts w:ascii="Times New Roman" w:hAnsi="Times New Roman" w:cs="Times New Roman"/>
      <w:b w:val="0"/>
      <w:i/>
      <w:color w:val="2E74B5" w:themeColor="accent1" w:themeShade="BF"/>
      <w:sz w:val="24"/>
      <w:lang w:eastAsia="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unhideWhenUsed/>
    <w:qFormat/>
    <w:rsid w:val="003D3D57"/>
    <w:pPr>
      <w:spacing w:after="0" w:line="240" w:lineRule="auto"/>
      <w:jc w:val="left"/>
    </w:pPr>
    <w:rPr>
      <w:rFonts w:asciiTheme="minorHAnsi" w:hAnsiTheme="minorHAnsi" w:cstheme="minorBidi"/>
      <w:color w:val="auto"/>
      <w:sz w:val="20"/>
      <w:szCs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3D3D57"/>
    <w:rPr>
      <w:sz w:val="20"/>
      <w:szCs w:val="20"/>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unhideWhenUsed/>
    <w:qFormat/>
    <w:rsid w:val="003D3D57"/>
    <w:rPr>
      <w:vertAlign w:val="superscript"/>
    </w:rPr>
  </w:style>
  <w:style w:type="character" w:customStyle="1" w:styleId="hps">
    <w:name w:val="hps"/>
    <w:basedOn w:val="Predvolenpsmoodseku"/>
    <w:qFormat/>
    <w:rsid w:val="003D3D57"/>
    <w:rPr>
      <w:rFonts w:cs="Times New Roman"/>
    </w:rPr>
  </w:style>
  <w:style w:type="character" w:customStyle="1" w:styleId="Ukotveniepoznmkypodiarou">
    <w:name w:val="Ukotvenie poznámky pod čiarou"/>
    <w:rsid w:val="003D3D57"/>
    <w:rPr>
      <w:vertAlign w:val="superscript"/>
    </w:rPr>
  </w:style>
  <w:style w:type="paragraph" w:customStyle="1" w:styleId="AODefPara">
    <w:name w:val="AODefPara"/>
    <w:qFormat/>
    <w:rsid w:val="003D3D57"/>
    <w:pPr>
      <w:widowControl w:val="0"/>
      <w:spacing w:after="200" w:line="276" w:lineRule="auto"/>
      <w:ind w:left="720"/>
      <w:outlineLvl w:val="6"/>
    </w:pPr>
  </w:style>
  <w:style w:type="paragraph" w:customStyle="1" w:styleId="Char2">
    <w:name w:val="Char2"/>
    <w:basedOn w:val="Normlny"/>
    <w:link w:val="Odkaznapoznmkupodiarou"/>
    <w:uiPriority w:val="99"/>
    <w:qFormat/>
    <w:rsid w:val="003D3D57"/>
    <w:pPr>
      <w:spacing w:after="160" w:line="240" w:lineRule="exact"/>
      <w:jc w:val="left"/>
    </w:pPr>
    <w:rPr>
      <w:rFonts w:asciiTheme="minorHAnsi" w:hAnsiTheme="minorHAnsi" w:cstheme="minorBidi"/>
      <w:color w:val="auto"/>
      <w:sz w:val="22"/>
      <w:szCs w:val="22"/>
      <w:vertAlign w:val="superscript"/>
    </w:rPr>
  </w:style>
  <w:style w:type="paragraph" w:customStyle="1" w:styleId="Standard">
    <w:name w:val="Standard"/>
    <w:qFormat/>
    <w:rsid w:val="003D3D57"/>
    <w:pPr>
      <w:suppressAutoHyphens/>
      <w:spacing w:after="0" w:line="240" w:lineRule="auto"/>
      <w:textAlignment w:val="baseline"/>
    </w:pPr>
    <w:rPr>
      <w:rFonts w:ascii="Times New Roman" w:eastAsia="Times New Roman" w:hAnsi="Times New Roman" w:cs="Times New Roman"/>
      <w:sz w:val="24"/>
      <w:szCs w:val="24"/>
      <w:lang w:eastAsia="zh-CN"/>
    </w:rPr>
  </w:style>
  <w:style w:type="paragraph" w:styleId="Predmetkomentra">
    <w:name w:val="annotation subject"/>
    <w:basedOn w:val="Textkomentra"/>
    <w:next w:val="Textkomentra"/>
    <w:link w:val="PredmetkomentraChar"/>
    <w:uiPriority w:val="99"/>
    <w:semiHidden/>
    <w:unhideWhenUsed/>
    <w:rsid w:val="003D3D57"/>
    <w:pPr>
      <w:spacing w:after="200"/>
      <w:jc w:val="left"/>
    </w:pPr>
    <w:rPr>
      <w:rFonts w:asciiTheme="minorHAnsi" w:hAnsiTheme="minorHAnsi" w:cstheme="minorBidi"/>
      <w:b/>
      <w:bCs/>
      <w:color w:val="auto"/>
    </w:rPr>
  </w:style>
  <w:style w:type="character" w:customStyle="1" w:styleId="PredmetkomentraChar">
    <w:name w:val="Predmet komentára Char"/>
    <w:basedOn w:val="TextkomentraChar"/>
    <w:link w:val="Predmetkomentra"/>
    <w:uiPriority w:val="99"/>
    <w:semiHidden/>
    <w:rsid w:val="003D3D57"/>
    <w:rPr>
      <w:rFonts w:ascii="Calibri" w:hAnsi="Calibri" w:cs="Times New Roman"/>
      <w:b/>
      <w:bCs/>
      <w:color w:val="000000"/>
      <w:sz w:val="20"/>
      <w:szCs w:val="20"/>
    </w:rPr>
  </w:style>
  <w:style w:type="character" w:customStyle="1" w:styleId="WW8Num1z3">
    <w:name w:val="WW8Num1z3"/>
    <w:rsid w:val="003D3D57"/>
    <w:rPr>
      <w:rFonts w:ascii="Wingdings" w:hAnsi="Wingdings" w:cs="Wingdings"/>
    </w:rPr>
  </w:style>
  <w:style w:type="numbering" w:customStyle="1" w:styleId="RTFNum22">
    <w:name w:val="RTF_Num 22"/>
    <w:basedOn w:val="Bezzoznamu"/>
    <w:rsid w:val="003D3D57"/>
  </w:style>
  <w:style w:type="paragraph" w:customStyle="1" w:styleId="Textbodyindent">
    <w:name w:val="Text body indent"/>
    <w:basedOn w:val="Standard"/>
    <w:rsid w:val="003D3D57"/>
    <w:pPr>
      <w:autoSpaceDN w:val="0"/>
      <w:jc w:val="both"/>
    </w:pPr>
    <w:rPr>
      <w:rFonts w:eastAsia="Arial Unicode MS"/>
      <w:kern w:val="3"/>
      <w:sz w:val="22"/>
      <w:szCs w:val="22"/>
    </w:rPr>
  </w:style>
  <w:style w:type="paragraph" w:styleId="Revzia">
    <w:name w:val="Revision"/>
    <w:hidden/>
    <w:uiPriority w:val="99"/>
    <w:semiHidden/>
    <w:rsid w:val="003D3D57"/>
    <w:pPr>
      <w:spacing w:after="0" w:line="240" w:lineRule="auto"/>
    </w:pPr>
  </w:style>
  <w:style w:type="paragraph" w:customStyle="1" w:styleId="BodyText1">
    <w:name w:val="Body Text1"/>
    <w:qFormat/>
    <w:rsid w:val="003D3D57"/>
    <w:pPr>
      <w:spacing w:after="0" w:line="240" w:lineRule="auto"/>
    </w:pPr>
    <w:rPr>
      <w:rFonts w:ascii="Arial" w:eastAsia="Times New Roman" w:hAnsi="Arial" w:cs="Times New Roman"/>
      <w:color w:val="000000"/>
      <w:sz w:val="19"/>
      <w:szCs w:val="48"/>
      <w:lang w:val="cs-CZ"/>
    </w:rPr>
  </w:style>
  <w:style w:type="paragraph" w:styleId="Normlnywebov">
    <w:name w:val="Normal (Web)"/>
    <w:basedOn w:val="Normlny"/>
    <w:uiPriority w:val="99"/>
    <w:unhideWhenUsed/>
    <w:qFormat/>
    <w:rsid w:val="003D3D57"/>
    <w:pPr>
      <w:spacing w:before="100" w:beforeAutospacing="1" w:after="100" w:afterAutospacing="1" w:line="240" w:lineRule="auto"/>
      <w:jc w:val="left"/>
    </w:pPr>
    <w:rPr>
      <w:rFonts w:ascii="Times New Roman" w:eastAsia="Times New Roman" w:hAnsi="Times New Roman"/>
      <w:color w:val="auto"/>
      <w:lang w:eastAsia="sk-SK"/>
    </w:rPr>
  </w:style>
  <w:style w:type="character" w:customStyle="1" w:styleId="apple-converted-space">
    <w:name w:val="apple-converted-space"/>
    <w:basedOn w:val="Predvolenpsmoodseku"/>
    <w:qFormat/>
    <w:rsid w:val="003D3D57"/>
  </w:style>
  <w:style w:type="character" w:styleId="Vrazn">
    <w:name w:val="Strong"/>
    <w:basedOn w:val="Predvolenpsmoodseku"/>
    <w:uiPriority w:val="22"/>
    <w:qFormat/>
    <w:rsid w:val="003D3D57"/>
    <w:rPr>
      <w:b/>
      <w:bCs/>
    </w:rPr>
  </w:style>
  <w:style w:type="paragraph" w:styleId="Nzov">
    <w:name w:val="Title"/>
    <w:basedOn w:val="Standard"/>
    <w:next w:val="Normlny"/>
    <w:link w:val="NzovChar"/>
    <w:uiPriority w:val="99"/>
    <w:qFormat/>
    <w:rsid w:val="003D3D57"/>
    <w:pPr>
      <w:keepNext/>
      <w:autoSpaceDN w:val="0"/>
      <w:spacing w:before="240" w:after="120"/>
    </w:pPr>
    <w:rPr>
      <w:rFonts w:ascii="Arial" w:eastAsia="Microsoft YaHei" w:hAnsi="Arial" w:cs="Mangal"/>
      <w:kern w:val="3"/>
      <w:sz w:val="28"/>
      <w:szCs w:val="28"/>
    </w:rPr>
  </w:style>
  <w:style w:type="character" w:customStyle="1" w:styleId="NzovChar">
    <w:name w:val="Názov Char"/>
    <w:basedOn w:val="Predvolenpsmoodseku"/>
    <w:link w:val="Nzov"/>
    <w:uiPriority w:val="99"/>
    <w:rsid w:val="003D3D57"/>
    <w:rPr>
      <w:rFonts w:ascii="Arial" w:eastAsia="Microsoft YaHei" w:hAnsi="Arial" w:cs="Mangal"/>
      <w:kern w:val="3"/>
      <w:sz w:val="28"/>
      <w:szCs w:val="28"/>
      <w:lang w:eastAsia="zh-CN"/>
    </w:rPr>
  </w:style>
  <w:style w:type="character" w:styleId="PouitHypertextovPrepojenie">
    <w:name w:val="FollowedHyperlink"/>
    <w:basedOn w:val="Predvolenpsmoodseku"/>
    <w:uiPriority w:val="99"/>
    <w:semiHidden/>
    <w:unhideWhenUsed/>
    <w:rsid w:val="003D3D57"/>
    <w:rPr>
      <w:color w:val="954F72" w:themeColor="followedHyperlink"/>
      <w:u w:val="single"/>
    </w:rPr>
  </w:style>
  <w:style w:type="character" w:styleId="Zvraznenie">
    <w:name w:val="Emphasis"/>
    <w:uiPriority w:val="20"/>
    <w:qFormat/>
    <w:rsid w:val="003D3D57"/>
    <w:rPr>
      <w:i/>
      <w:iCs/>
    </w:rPr>
  </w:style>
  <w:style w:type="paragraph" w:customStyle="1" w:styleId="SRKNorm">
    <w:name w:val="SRK Norm."/>
    <w:basedOn w:val="Normlny"/>
    <w:next w:val="Normlny"/>
    <w:qFormat/>
    <w:rsid w:val="003D3D57"/>
    <w:pPr>
      <w:spacing w:before="200" w:after="200" w:line="240" w:lineRule="auto"/>
    </w:pPr>
    <w:rPr>
      <w:rFonts w:ascii="Times New Roman" w:eastAsia="Times New Roman" w:hAnsi="Times New Roman"/>
      <w:color w:val="auto"/>
      <w:lang w:eastAsia="sk-SK"/>
    </w:rPr>
  </w:style>
  <w:style w:type="character" w:customStyle="1" w:styleId="Zkladntext2Char">
    <w:name w:val="Základný text 2 Char"/>
    <w:basedOn w:val="Predvolenpsmoodseku"/>
    <w:link w:val="Zkladntext2"/>
    <w:uiPriority w:val="99"/>
    <w:qFormat/>
    <w:rsid w:val="003D3D57"/>
    <w:rPr>
      <w:rFonts w:eastAsiaTheme="minorEastAsia"/>
      <w:lang w:eastAsia="sk-SK"/>
    </w:rPr>
  </w:style>
  <w:style w:type="paragraph" w:styleId="Zkladntext2">
    <w:name w:val="Body Text 2"/>
    <w:basedOn w:val="Normlny"/>
    <w:link w:val="Zkladntext2Char"/>
    <w:uiPriority w:val="99"/>
    <w:unhideWhenUsed/>
    <w:qFormat/>
    <w:rsid w:val="003D3D57"/>
    <w:pPr>
      <w:spacing w:line="480" w:lineRule="auto"/>
      <w:jc w:val="left"/>
    </w:pPr>
    <w:rPr>
      <w:rFonts w:asciiTheme="minorHAnsi" w:eastAsiaTheme="minorEastAsia" w:hAnsiTheme="minorHAnsi" w:cstheme="minorBidi"/>
      <w:color w:val="auto"/>
      <w:sz w:val="22"/>
      <w:szCs w:val="22"/>
      <w:lang w:eastAsia="sk-SK"/>
    </w:rPr>
  </w:style>
  <w:style w:type="character" w:customStyle="1" w:styleId="Zkladntext2Char1">
    <w:name w:val="Základný text 2 Char1"/>
    <w:basedOn w:val="Predvolenpsmoodseku"/>
    <w:uiPriority w:val="99"/>
    <w:semiHidden/>
    <w:rsid w:val="003D3D57"/>
    <w:rPr>
      <w:rFonts w:ascii="Calibri" w:hAnsi="Calibri" w:cs="Times New Roman"/>
      <w:color w:val="000000"/>
      <w:sz w:val="24"/>
      <w:szCs w:val="24"/>
    </w:rPr>
  </w:style>
  <w:style w:type="paragraph" w:customStyle="1" w:styleId="NumPar1">
    <w:name w:val="NumPar 1"/>
    <w:basedOn w:val="Normlny"/>
    <w:next w:val="Normlny"/>
    <w:qFormat/>
    <w:rsid w:val="003D3D57"/>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paragraph" w:styleId="Zkladntext">
    <w:name w:val="Body Text"/>
    <w:basedOn w:val="Normlny"/>
    <w:link w:val="ZkladntextChar"/>
    <w:uiPriority w:val="99"/>
    <w:unhideWhenUsed/>
    <w:rsid w:val="003D3D57"/>
    <w:pPr>
      <w:jc w:val="left"/>
    </w:pPr>
    <w:rPr>
      <w:rFonts w:asciiTheme="minorHAnsi" w:hAnsiTheme="minorHAnsi" w:cstheme="minorBidi"/>
      <w:color w:val="auto"/>
      <w:sz w:val="22"/>
      <w:szCs w:val="22"/>
    </w:rPr>
  </w:style>
  <w:style w:type="character" w:customStyle="1" w:styleId="ZkladntextChar">
    <w:name w:val="Základný text Char"/>
    <w:basedOn w:val="Predvolenpsmoodseku"/>
    <w:link w:val="Zkladntext"/>
    <w:uiPriority w:val="99"/>
    <w:rsid w:val="003D3D57"/>
  </w:style>
  <w:style w:type="numbering" w:customStyle="1" w:styleId="WW8Num5">
    <w:name w:val="WW8Num5"/>
    <w:basedOn w:val="Bezzoznamu"/>
    <w:rsid w:val="003D3D57"/>
    <w:pPr>
      <w:numPr>
        <w:numId w:val="3"/>
      </w:numPr>
    </w:pPr>
  </w:style>
  <w:style w:type="character" w:customStyle="1" w:styleId="Nzovpodkapitoly">
    <w:name w:val="Názov podkapitoly"/>
    <w:uiPriority w:val="99"/>
    <w:rsid w:val="003D3D57"/>
    <w:rPr>
      <w:rFonts w:ascii="Times New Roman" w:hAnsi="Times New Roman"/>
      <w:b/>
      <w:smallCaps/>
      <w:sz w:val="24"/>
      <w:szCs w:val="24"/>
    </w:rPr>
  </w:style>
  <w:style w:type="character" w:customStyle="1" w:styleId="font141">
    <w:name w:val="font141"/>
    <w:rsid w:val="003D3D57"/>
    <w:rPr>
      <w:rFonts w:ascii="Calibri" w:hAnsi="Calibri" w:cs="Calibri" w:hint="default"/>
      <w:b w:val="0"/>
      <w:bCs w:val="0"/>
      <w:i w:val="0"/>
      <w:iCs w:val="0"/>
      <w:strike w:val="0"/>
      <w:dstrike w:val="0"/>
      <w:color w:val="FF0000"/>
      <w:sz w:val="22"/>
      <w:szCs w:val="22"/>
      <w:u w:val="none"/>
      <w:effect w:val="none"/>
    </w:r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3D3D57"/>
    <w:rPr>
      <w:kern w:val="3"/>
      <w:szCs w:val="18"/>
      <w:lang w:eastAsia="zh-CN" w:bidi="hi-IN"/>
    </w:rPr>
  </w:style>
  <w:style w:type="character" w:customStyle="1" w:styleId="BodyText2Char1">
    <w:name w:val="Body Text 2 Char1"/>
    <w:basedOn w:val="Predvolenpsmoodseku"/>
    <w:uiPriority w:val="99"/>
    <w:semiHidden/>
    <w:rsid w:val="003D3D57"/>
  </w:style>
  <w:style w:type="paragraph" w:customStyle="1" w:styleId="Normal1">
    <w:name w:val="Normal1"/>
    <w:basedOn w:val="Normlny"/>
    <w:link w:val="Normal1Char"/>
    <w:rsid w:val="003D3D57"/>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3D3D57"/>
    <w:rPr>
      <w:rFonts w:ascii="Arial" w:eastAsia="Times New Roman" w:hAnsi="Arial" w:cs="Times New Roman"/>
      <w:szCs w:val="20"/>
    </w:rPr>
  </w:style>
  <w:style w:type="paragraph" w:styleId="Textvysvetlivky">
    <w:name w:val="endnote text"/>
    <w:basedOn w:val="Normlny"/>
    <w:link w:val="TextvysvetlivkyChar"/>
    <w:uiPriority w:val="99"/>
    <w:semiHidden/>
    <w:unhideWhenUsed/>
    <w:rsid w:val="003D3D57"/>
    <w:pPr>
      <w:spacing w:after="0" w:line="240" w:lineRule="auto"/>
      <w:jc w:val="left"/>
    </w:pPr>
    <w:rPr>
      <w:rFonts w:asciiTheme="minorHAnsi" w:hAnsiTheme="minorHAnsi" w:cstheme="minorBidi"/>
      <w:color w:val="auto"/>
      <w:sz w:val="20"/>
      <w:szCs w:val="20"/>
    </w:rPr>
  </w:style>
  <w:style w:type="character" w:customStyle="1" w:styleId="TextvysvetlivkyChar">
    <w:name w:val="Text vysvetlivky Char"/>
    <w:basedOn w:val="Predvolenpsmoodseku"/>
    <w:link w:val="Textvysvetlivky"/>
    <w:uiPriority w:val="99"/>
    <w:semiHidden/>
    <w:rsid w:val="003D3D57"/>
    <w:rPr>
      <w:sz w:val="20"/>
      <w:szCs w:val="20"/>
    </w:rPr>
  </w:style>
  <w:style w:type="character" w:styleId="Odkaznavysvetlivku">
    <w:name w:val="endnote reference"/>
    <w:basedOn w:val="Predvolenpsmoodseku"/>
    <w:uiPriority w:val="99"/>
    <w:semiHidden/>
    <w:unhideWhenUsed/>
    <w:rsid w:val="003D3D57"/>
    <w:rPr>
      <w:vertAlign w:val="superscript"/>
    </w:rPr>
  </w:style>
  <w:style w:type="character" w:customStyle="1" w:styleId="markedcontent">
    <w:name w:val="markedcontent"/>
    <w:basedOn w:val="Predvolenpsmoodseku"/>
    <w:rsid w:val="003D3D57"/>
  </w:style>
  <w:style w:type="character" w:styleId="Zstupntext">
    <w:name w:val="Placeholder Text"/>
    <w:basedOn w:val="Predvolenpsmoodseku"/>
    <w:uiPriority w:val="99"/>
    <w:semiHidden/>
    <w:rsid w:val="003D3D57"/>
    <w:rPr>
      <w:color w:val="808080"/>
    </w:rPr>
  </w:style>
  <w:style w:type="table" w:customStyle="1" w:styleId="TableGrid">
    <w:name w:val="TableGrid"/>
    <w:rsid w:val="003D3D57"/>
    <w:pPr>
      <w:spacing w:after="0" w:line="240" w:lineRule="auto"/>
    </w:pPr>
    <w:rPr>
      <w:rFonts w:eastAsiaTheme="minorEastAsia"/>
      <w:lang w:eastAsia="sk-SK"/>
    </w:rPr>
    <w:tblPr>
      <w:tblCellMar>
        <w:top w:w="0" w:type="dxa"/>
        <w:left w:w="0" w:type="dxa"/>
        <w:bottom w:w="0" w:type="dxa"/>
        <w:right w:w="0" w:type="dxa"/>
      </w:tblCellMar>
    </w:tblPr>
  </w:style>
  <w:style w:type="paragraph" w:customStyle="1" w:styleId="CharChar">
    <w:name w:val="Char Char"/>
    <w:basedOn w:val="Normlny"/>
    <w:rsid w:val="003D3D57"/>
    <w:pPr>
      <w:spacing w:after="160" w:line="240" w:lineRule="exact"/>
      <w:jc w:val="left"/>
    </w:pPr>
    <w:rPr>
      <w:rFonts w:ascii="Tahoma" w:eastAsia="Times New Roman" w:hAnsi="Tahoma"/>
      <w:color w:val="auto"/>
      <w:sz w:val="20"/>
      <w:szCs w:val="20"/>
      <w:lang w:val="en-US"/>
    </w:rPr>
  </w:style>
  <w:style w:type="paragraph" w:styleId="Zoznamsodrkami">
    <w:name w:val="List Bullet"/>
    <w:basedOn w:val="Normlny"/>
    <w:rsid w:val="005B0C03"/>
    <w:pPr>
      <w:numPr>
        <w:numId w:val="10"/>
      </w:numPr>
      <w:spacing w:after="200"/>
      <w:jc w:val="left"/>
    </w:pPr>
    <w:rPr>
      <w:rFonts w:eastAsia="Calibri"/>
      <w:color w:val="auto"/>
      <w:sz w:val="20"/>
      <w:szCs w:val="20"/>
      <w:lang w:eastAsia="sk-SK"/>
    </w:rPr>
  </w:style>
  <w:style w:type="paragraph" w:customStyle="1" w:styleId="MPCKO1">
    <w:name w:val="MP CKO 1"/>
    <w:basedOn w:val="Nadpis2"/>
    <w:next w:val="Normlny"/>
    <w:qFormat/>
    <w:rsid w:val="005B0C03"/>
    <w:pPr>
      <w:numPr>
        <w:ilvl w:val="0"/>
        <w:numId w:val="0"/>
      </w:numPr>
      <w:pBdr>
        <w:bottom w:val="single" w:sz="8" w:space="4" w:color="5B9BD5"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5B0C03"/>
    <w:pPr>
      <w:numPr>
        <w:ilvl w:val="0"/>
        <w:numId w:val="0"/>
      </w:numPr>
      <w:spacing w:before="200" w:after="0"/>
    </w:pPr>
    <w:rPr>
      <w:rFonts w:ascii="Times New Roman" w:hAnsi="Times New Roman" w:cstheme="majorBidi"/>
      <w:sz w:val="26"/>
      <w:szCs w:val="22"/>
    </w:rPr>
  </w:style>
  <w:style w:type="paragraph" w:customStyle="1" w:styleId="2nazov">
    <w:name w:val="2 nazov"/>
    <w:basedOn w:val="Nadpis2"/>
    <w:autoRedefine/>
    <w:qFormat/>
    <w:rsid w:val="00336CE1"/>
    <w:pPr>
      <w:numPr>
        <w:ilvl w:val="0"/>
        <w:numId w:val="0"/>
      </w:numPr>
      <w:tabs>
        <w:tab w:val="num" w:pos="360"/>
      </w:tabs>
      <w:spacing w:before="0" w:after="0" w:line="276" w:lineRule="auto"/>
      <w:ind w:left="432"/>
    </w:pPr>
    <w:rPr>
      <w:rFonts w:ascii="Times New Roman" w:eastAsia="Times New Roman" w:hAnsi="Times New Roman" w:cs="Times New Roman"/>
      <w:color w:val="auto"/>
      <w:sz w:val="24"/>
      <w:szCs w:val="24"/>
    </w:rPr>
  </w:style>
  <w:style w:type="paragraph" w:customStyle="1" w:styleId="odseky">
    <w:name w:val="odseky"/>
    <w:basedOn w:val="Normlny"/>
    <w:uiPriority w:val="99"/>
    <w:semiHidden/>
    <w:rsid w:val="0060135C"/>
    <w:pPr>
      <w:numPr>
        <w:numId w:val="43"/>
      </w:numPr>
      <w:spacing w:after="0" w:line="240" w:lineRule="auto"/>
    </w:pPr>
    <w:rPr>
      <w:rFonts w:ascii="Arial" w:eastAsia="Times New Roman" w:hAnsi="Arial"/>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a.sk" TargetMode="Externa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apa.sk/standardna-stupnica-jednotkovych-naklad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pa.sk/katalog-cien-polnohospodarskej-techniky" TargetMode="External"/><Relationship Id="rId14"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46D04-9590-4194-81D2-BBC8BBBC8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8238</Words>
  <Characters>46958</Characters>
  <Application>Microsoft Office Word</Application>
  <DocSecurity>0</DocSecurity>
  <Lines>391</Lines>
  <Paragraphs>110</Paragraphs>
  <ScaleCrop>false</ScaleCrop>
  <HeadingPairs>
    <vt:vector size="2" baseType="variant">
      <vt:variant>
        <vt:lpstr>Názov</vt:lpstr>
      </vt:variant>
      <vt:variant>
        <vt:i4>1</vt:i4>
      </vt:variant>
    </vt:vector>
  </HeadingPairs>
  <TitlesOfParts>
    <vt:vector size="1" baseType="lpstr">
      <vt:lpstr/>
    </vt:vector>
  </TitlesOfParts>
  <Company>MPSR</Company>
  <LinksUpToDate>false</LinksUpToDate>
  <CharactersWithSpaces>55086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Vacíková Jana</dc:creator>
  <cp:keywords/>
  <dc:description/>
  <cp:lastModifiedBy>Vacíková Jana</cp:lastModifiedBy>
  <cp:revision>2</cp:revision>
  <cp:lastPrinted>2022-10-04T10:18:00Z</cp:lastPrinted>
  <dcterms:created xsi:type="dcterms:W3CDTF">2025-03-25T16:54:00Z</dcterms:created>
  <dcterms:modified xsi:type="dcterms:W3CDTF">2025-03-25T16:54:00Z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2024-12-18T13:46:49Z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90bc8643-912f-4720-b5ac-49542197ddf1</vt:lpwstr>
  </property>
  <property fmtid="{D5CDD505-2E9C-101B-9397-08002B2CF9AE}" pid="11" name="MSIP_Label_54743a8a-75f7-4ac9-9741-a35bd0337f21_ContentBits">
    <vt:lpwstr>2</vt:lpwstr>
  </property>
</Properties>
</file>